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77AF0" w14:textId="77777777" w:rsidR="000B4129" w:rsidRPr="007E4B7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001B6354">
        <w:rPr>
          <w:rFonts w:ascii="GHEA Grapalat" w:hAnsi="GHEA Grapalat"/>
          <w:i/>
        </w:rPr>
        <w:t>11</w:t>
      </w:r>
    </w:p>
    <w:p w14:paraId="128424C1" w14:textId="77777777"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001D5C6E">
        <w:rPr>
          <w:rFonts w:ascii="GHEA Grapalat" w:hAnsi="GHEA Grapalat"/>
          <w:i/>
        </w:rPr>
        <w:t xml:space="preserve">от </w:t>
      </w:r>
      <w:r w:rsidR="00D96E2D">
        <w:rPr>
          <w:rFonts w:ascii="GHEA Grapalat" w:hAnsi="GHEA Grapalat"/>
          <w:i/>
        </w:rPr>
        <w:t xml:space="preserve"> </w:t>
      </w:r>
      <w:r w:rsidR="00F25F94">
        <w:rPr>
          <w:rFonts w:ascii="GHEA Grapalat" w:hAnsi="GHEA Grapalat"/>
          <w:i/>
          <w:lang w:val="hy-AM"/>
        </w:rPr>
        <w:t xml:space="preserve">09 </w:t>
      </w:r>
      <w:r w:rsidR="00D96E2D">
        <w:rPr>
          <w:rFonts w:ascii="GHEA Grapalat" w:hAnsi="GHEA Grapalat"/>
          <w:i/>
        </w:rPr>
        <w:t xml:space="preserve">декабря </w:t>
      </w:r>
      <w:r w:rsidR="001D5C6E">
        <w:rPr>
          <w:rFonts w:ascii="GHEA Grapalat" w:hAnsi="GHEA Grapalat"/>
          <w:i/>
        </w:rPr>
        <w:t xml:space="preserve"> 2025 года № 239</w:t>
      </w:r>
      <w:r w:rsidR="001D5C6E">
        <w:rPr>
          <w:rFonts w:ascii="GHEA Grapalat" w:hAnsi="GHEA Grapalat"/>
          <w:i/>
          <w:lang w:val="hy-AM"/>
        </w:rPr>
        <w:t>-</w:t>
      </w:r>
      <w:r w:rsidR="001D5C6E">
        <w:rPr>
          <w:rFonts w:ascii="GHEA Grapalat" w:hAnsi="GHEA Grapalat"/>
          <w:i/>
        </w:rPr>
        <w:t>A</w:t>
      </w:r>
    </w:p>
    <w:p w14:paraId="7282B23D" w14:textId="77777777"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14:paraId="1AFCBBDC"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6CBF9766" w14:textId="77777777" w:rsidR="00642EFE" w:rsidRPr="0090750F" w:rsidRDefault="00642EFE" w:rsidP="00B46D58">
      <w:pPr>
        <w:pStyle w:val="a3"/>
        <w:widowControl w:val="0"/>
        <w:spacing w:after="160" w:line="240" w:lineRule="auto"/>
        <w:ind w:firstLine="0"/>
        <w:jc w:val="center"/>
        <w:rPr>
          <w:rFonts w:asciiTheme="minorHAnsi" w:hAnsiTheme="minorHAnsi"/>
          <w:i w:val="0"/>
          <w:sz w:val="24"/>
          <w:szCs w:val="24"/>
        </w:rPr>
      </w:pPr>
      <w:r w:rsidRPr="009044F1">
        <w:rPr>
          <w:rFonts w:ascii="GHEA Grapalat" w:hAnsi="GHEA Grapalat"/>
          <w:i w:val="0"/>
          <w:sz w:val="24"/>
          <w:szCs w:val="24"/>
        </w:rPr>
        <w:t xml:space="preserve">ОБ </w:t>
      </w:r>
      <w:r w:rsidR="0090750F">
        <w:rPr>
          <w:rFonts w:ascii="GHEA Grapalat" w:hAnsi="GHEA Grapalat"/>
          <w:i w:val="0"/>
          <w:sz w:val="24"/>
          <w:szCs w:val="24"/>
        </w:rPr>
        <w:t>ЗАПРОС КОТИРОВОКЕ</w:t>
      </w:r>
    </w:p>
    <w:p w14:paraId="0D2011E7"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225B897C" w14:textId="10A96D13"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BC6DD3" w:rsidRPr="00BC6DD3">
        <w:rPr>
          <w:rFonts w:ascii="GHEA Grapalat" w:hAnsi="GHEA Grapalat"/>
          <w:i w:val="0"/>
          <w:sz w:val="24"/>
          <w:szCs w:val="24"/>
        </w:rPr>
        <w:t>04</w:t>
      </w:r>
      <w:r w:rsidRPr="009044F1">
        <w:rPr>
          <w:rFonts w:ascii="GHEA Grapalat" w:hAnsi="GHEA Grapalat"/>
          <w:i w:val="0"/>
          <w:sz w:val="24"/>
          <w:szCs w:val="24"/>
        </w:rPr>
        <w:t>" "</w:t>
      </w:r>
      <w:r w:rsidR="00CE4805" w:rsidRPr="00CE4805">
        <w:rPr>
          <w:rFonts w:ascii="GHEA Grapalat" w:hAnsi="GHEA Grapalat"/>
          <w:i w:val="0"/>
          <w:sz w:val="24"/>
          <w:szCs w:val="24"/>
        </w:rPr>
        <w:t>0</w:t>
      </w:r>
      <w:r w:rsidR="00BC6DD3" w:rsidRPr="00BC6DD3">
        <w:rPr>
          <w:rFonts w:ascii="GHEA Grapalat" w:hAnsi="GHEA Grapalat"/>
          <w:i w:val="0"/>
          <w:sz w:val="24"/>
          <w:szCs w:val="24"/>
        </w:rPr>
        <w:t>2</w:t>
      </w:r>
      <w:r w:rsidRPr="009044F1">
        <w:rPr>
          <w:rFonts w:ascii="GHEA Grapalat" w:hAnsi="GHEA Grapalat"/>
          <w:i w:val="0"/>
          <w:sz w:val="24"/>
          <w:szCs w:val="24"/>
        </w:rPr>
        <w:t>" 20</w:t>
      </w:r>
      <w:r w:rsidR="00A778EF" w:rsidRPr="00A778EF">
        <w:rPr>
          <w:rFonts w:ascii="GHEA Grapalat" w:hAnsi="GHEA Grapalat"/>
          <w:i w:val="0"/>
          <w:sz w:val="24"/>
          <w:szCs w:val="24"/>
        </w:rPr>
        <w:t>2</w:t>
      </w:r>
      <w:r w:rsidR="00CE4805" w:rsidRPr="00CE4805">
        <w:rPr>
          <w:rFonts w:ascii="GHEA Grapalat" w:hAnsi="GHEA Grapalat"/>
          <w:i w:val="0"/>
          <w:sz w:val="24"/>
          <w:szCs w:val="24"/>
        </w:rPr>
        <w:t>6</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14:paraId="2CB62739" w14:textId="2C86F3E8"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C6DD3">
        <w:rPr>
          <w:rFonts w:ascii="GHEA Grapalat" w:hAnsi="GHEA Grapalat"/>
          <w:i w:val="0"/>
          <w:sz w:val="24"/>
          <w:szCs w:val="24"/>
        </w:rPr>
        <w:t>ՍՀԱՊԱԹ-ԳՀԾՁԲ-2026/05</w:t>
      </w:r>
    </w:p>
    <w:p w14:paraId="630B92FE"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45A6D2A9" w14:textId="0245A5A6" w:rsidR="00642EFE" w:rsidRPr="009044F1" w:rsidRDefault="00642EFE" w:rsidP="00B64554">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B64554">
        <w:rPr>
          <w:rFonts w:ascii="GHEA Grapalat" w:hAnsi="GHEA Grapalat"/>
          <w:i w:val="0"/>
          <w:sz w:val="24"/>
          <w:szCs w:val="24"/>
        </w:rPr>
        <w:t>Мемориальный Комплекс Сардарапатской Битвы, Национальный Музей Этнографии Армян И Истории Освободительной Борьбы” ГНКО</w:t>
      </w:r>
      <w:r w:rsidRPr="009044F1">
        <w:rPr>
          <w:rFonts w:ascii="GHEA Grapalat" w:hAnsi="GHEA Grapalat"/>
          <w:i w:val="0"/>
          <w:sz w:val="24"/>
          <w:szCs w:val="24"/>
        </w:rPr>
        <w:t>,</w:t>
      </w:r>
      <w:r w:rsidR="00B64554" w:rsidRPr="00B64554">
        <w:rPr>
          <w:rFonts w:ascii="GHEA Grapalat" w:hAnsi="GHEA Grapalat"/>
          <w:i w:val="0"/>
          <w:sz w:val="24"/>
          <w:szCs w:val="24"/>
        </w:rPr>
        <w:t xml:space="preserve"> </w:t>
      </w:r>
      <w:r w:rsidRPr="009044F1">
        <w:rPr>
          <w:rFonts w:ascii="GHEA Grapalat" w:hAnsi="GHEA Grapalat"/>
          <w:i w:val="0"/>
          <w:sz w:val="24"/>
          <w:szCs w:val="24"/>
        </w:rPr>
        <w:t>находящийся по адресу:</w:t>
      </w:r>
      <w:r w:rsidR="00147005" w:rsidRPr="00147005">
        <w:rPr>
          <w:rFonts w:ascii="GHEA Grapalat" w:hAnsi="GHEA Grapalat"/>
          <w:i w:val="0"/>
          <w:sz w:val="24"/>
          <w:szCs w:val="24"/>
        </w:rPr>
        <w:t xml:space="preserve"> </w:t>
      </w:r>
      <w:r w:rsidR="00B64554" w:rsidRPr="00B64554">
        <w:rPr>
          <w:rFonts w:ascii="GHEA Grapalat" w:hAnsi="GHEA Grapalat"/>
          <w:i w:val="0"/>
          <w:sz w:val="24"/>
          <w:szCs w:val="24"/>
        </w:rPr>
        <w:t xml:space="preserve">Аракс с., Даниел-Бек Пирумян ул., 1 дом </w:t>
      </w:r>
      <w:r w:rsidRPr="007B0562">
        <w:rPr>
          <w:rFonts w:ascii="GHEA Grapalat" w:hAnsi="GHEA Grapalat"/>
          <w:i w:val="0"/>
          <w:sz w:val="24"/>
          <w:szCs w:val="24"/>
        </w:rPr>
        <w:t xml:space="preserve">объявляет </w:t>
      </w:r>
      <w:r w:rsidR="0090750F">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14:paraId="2C02AF50" w14:textId="4BF3F93A" w:rsidR="00341A74" w:rsidRPr="00147005" w:rsidRDefault="00A20B69" w:rsidP="0014700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147005">
        <w:rPr>
          <w:rFonts w:ascii="Calibri" w:hAnsi="Calibri" w:cs="Calibri"/>
          <w:i w:val="0"/>
          <w:sz w:val="24"/>
          <w:szCs w:val="24"/>
        </w:rPr>
        <w:t> </w:t>
      </w:r>
      <w:r w:rsidRPr="00147005">
        <w:rPr>
          <w:rFonts w:ascii="GHEA Grapalat" w:hAnsi="GHEA Grapalat"/>
          <w:i w:val="0"/>
          <w:sz w:val="24"/>
          <w:szCs w:val="24"/>
        </w:rPr>
        <w:t>установленном</w:t>
      </w:r>
      <w:r w:rsidR="00782D60" w:rsidRPr="00147005">
        <w:rPr>
          <w:rFonts w:ascii="Calibri" w:hAnsi="Calibri" w:cs="Calibri"/>
          <w:i w:val="0"/>
          <w:sz w:val="24"/>
          <w:szCs w:val="24"/>
        </w:rPr>
        <w:t> </w:t>
      </w:r>
      <w:r w:rsidRPr="00147005">
        <w:rPr>
          <w:rFonts w:ascii="GHEA Grapalat" w:hAnsi="GHEA Grapalat"/>
          <w:i w:val="0"/>
          <w:sz w:val="24"/>
          <w:szCs w:val="24"/>
        </w:rPr>
        <w:t xml:space="preserve">порядке будет предложено заключить договор на поставку </w:t>
      </w:r>
      <w:r w:rsidR="00BC6DD3">
        <w:rPr>
          <w:rFonts w:ascii="GHEA Grapalat" w:hAnsi="GHEA Grapalat"/>
          <w:i w:val="0"/>
          <w:sz w:val="24"/>
          <w:szCs w:val="24"/>
        </w:rPr>
        <w:t>Полиграфические и распределительные услуги</w:t>
      </w:r>
      <w:r w:rsidR="00782D60">
        <w:rPr>
          <w:rFonts w:ascii="GHEA Grapalat" w:hAnsi="GHEA Grapalat"/>
          <w:i w:val="0"/>
          <w:sz w:val="24"/>
          <w:szCs w:val="24"/>
        </w:rPr>
        <w:t xml:space="preserve"> (далее — договор).</w:t>
      </w:r>
    </w:p>
    <w:p w14:paraId="3A003A5B"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5CB7652" w14:textId="1D62A155"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w:t>
      </w:r>
      <w:r w:rsidR="00F02DCA" w:rsidRPr="00F02DCA">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98709A5"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2C89E153" w14:textId="77777777" w:rsidR="00D85563"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14:paraId="4095F396"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 xml:space="preserve">При наличии требования о предоставлении приглашения в электронной форме </w:t>
      </w:r>
      <w:r w:rsidRPr="00D5443D">
        <w:rPr>
          <w:rFonts w:ascii="GHEA Grapalat" w:hAnsi="GHEA Grapalat"/>
          <w:i w:val="0"/>
          <w:spacing w:val="-6"/>
          <w:sz w:val="24"/>
          <w:szCs w:val="24"/>
        </w:rPr>
        <w:lastRenderedPageBreak/>
        <w:t>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1A65192" w14:textId="4248D48C" w:rsidR="009216D6" w:rsidRPr="00F02DCA" w:rsidRDefault="009216D6" w:rsidP="00F02DCA">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 xml:space="preserve">Заявки на на </w:t>
      </w:r>
      <w:r w:rsidR="0090750F">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адресу</w:t>
      </w:r>
      <w:r w:rsidR="00F02DCA" w:rsidRPr="00F02DCA">
        <w:rPr>
          <w:rFonts w:ascii="GHEA Grapalat" w:hAnsi="GHEA Grapalat"/>
          <w:i w:val="0"/>
          <w:sz w:val="24"/>
          <w:szCs w:val="24"/>
        </w:rPr>
        <w:t xml:space="preserve"> </w:t>
      </w:r>
      <w:r w:rsidR="00B64554" w:rsidRPr="00B64554">
        <w:rPr>
          <w:rFonts w:ascii="GHEA Grapalat" w:hAnsi="GHEA Grapalat"/>
          <w:i w:val="0"/>
          <w:sz w:val="24"/>
          <w:szCs w:val="24"/>
        </w:rPr>
        <w:t>Аракс с., Даниел-Бек Пирумян ул., 1 дом</w:t>
      </w:r>
      <w:r w:rsidR="00F02DCA" w:rsidRPr="00F02DCA">
        <w:rPr>
          <w:rFonts w:ascii="GHEA Grapalat" w:hAnsi="GHEA Grapalat"/>
          <w:i w:val="0"/>
          <w:sz w:val="24"/>
          <w:szCs w:val="24"/>
        </w:rPr>
        <w:t xml:space="preserve"> </w:t>
      </w:r>
      <w:r w:rsidRPr="00D85563">
        <w:rPr>
          <w:rFonts w:ascii="GHEA Grapalat" w:hAnsi="GHEA Grapalat"/>
          <w:i w:val="0"/>
          <w:sz w:val="24"/>
          <w:szCs w:val="24"/>
        </w:rPr>
        <w:t xml:space="preserve">в документарной форме, до </w:t>
      </w:r>
      <w:r w:rsidR="00F02DCA" w:rsidRPr="00F02DCA">
        <w:rPr>
          <w:rFonts w:ascii="GHEA Grapalat" w:hAnsi="GHEA Grapalat"/>
          <w:i w:val="0"/>
          <w:sz w:val="24"/>
          <w:szCs w:val="24"/>
        </w:rPr>
        <w:t>1</w:t>
      </w:r>
      <w:r w:rsidR="00B64554" w:rsidRPr="00B64554">
        <w:rPr>
          <w:rFonts w:ascii="GHEA Grapalat" w:hAnsi="GHEA Grapalat"/>
          <w:i w:val="0"/>
          <w:sz w:val="24"/>
          <w:szCs w:val="24"/>
        </w:rPr>
        <w:t>2</w:t>
      </w:r>
      <w:r w:rsidR="00F02DCA" w:rsidRPr="00F02DCA">
        <w:rPr>
          <w:rFonts w:ascii="GHEA Grapalat" w:hAnsi="GHEA Grapalat"/>
          <w:i w:val="0"/>
          <w:sz w:val="24"/>
          <w:szCs w:val="24"/>
        </w:rPr>
        <w:t>.</w:t>
      </w:r>
      <w:r w:rsidR="00BC6DD3" w:rsidRPr="00BC6DD3">
        <w:rPr>
          <w:rFonts w:ascii="GHEA Grapalat" w:hAnsi="GHEA Grapalat"/>
          <w:i w:val="0"/>
          <w:sz w:val="24"/>
          <w:szCs w:val="24"/>
        </w:rPr>
        <w:t>0</w:t>
      </w:r>
      <w:r w:rsidR="00F02DCA" w:rsidRPr="00F02DCA">
        <w:rPr>
          <w:rFonts w:ascii="GHEA Grapalat" w:hAnsi="GHEA Grapalat"/>
          <w:i w:val="0"/>
          <w:sz w:val="24"/>
          <w:szCs w:val="24"/>
        </w:rPr>
        <w:t xml:space="preserve">0 </w:t>
      </w:r>
      <w:r w:rsidRPr="00D85563">
        <w:rPr>
          <w:rFonts w:ascii="GHEA Grapalat" w:hAnsi="GHEA Grapalat"/>
          <w:i w:val="0"/>
          <w:sz w:val="24"/>
          <w:szCs w:val="24"/>
        </w:rPr>
        <w:t xml:space="preserve">часов </w:t>
      </w:r>
      <w:r w:rsidR="00F02DCA" w:rsidRPr="00F02DCA">
        <w:rPr>
          <w:rFonts w:ascii="GHEA Grapalat" w:hAnsi="GHEA Grapalat"/>
          <w:i w:val="0"/>
          <w:sz w:val="24"/>
          <w:szCs w:val="24"/>
        </w:rPr>
        <w:t>7</w:t>
      </w:r>
      <w:r w:rsidRPr="00D85563">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526618F0" w14:textId="2D64049A" w:rsidR="00F95DBF" w:rsidRPr="001B32D9" w:rsidRDefault="009216D6" w:rsidP="00F02DCA">
      <w:pPr>
        <w:pStyle w:val="a3"/>
        <w:widowControl w:val="0"/>
        <w:spacing w:after="160"/>
        <w:ind w:firstLine="567"/>
        <w:jc w:val="left"/>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F02DCA" w:rsidRPr="00147005">
        <w:rPr>
          <w:rFonts w:ascii="GHEA Grapalat" w:hAnsi="GHEA Grapalat"/>
          <w:i w:val="0"/>
          <w:sz w:val="24"/>
          <w:szCs w:val="24"/>
        </w:rPr>
        <w:t>г. Ереван, ул. Арам 1</w:t>
      </w:r>
      <w:r w:rsidRPr="00D85563">
        <w:rPr>
          <w:rFonts w:ascii="GHEA Grapalat" w:hAnsi="GHEA Grapalat"/>
          <w:i w:val="0"/>
          <w:sz w:val="24"/>
          <w:szCs w:val="24"/>
        </w:rPr>
        <w:t xml:space="preserve">, в </w:t>
      </w:r>
      <w:r w:rsidR="00F02DCA" w:rsidRPr="00F02DCA">
        <w:rPr>
          <w:rFonts w:ascii="GHEA Grapalat" w:hAnsi="GHEA Grapalat"/>
          <w:i w:val="0"/>
          <w:sz w:val="24"/>
          <w:szCs w:val="24"/>
        </w:rPr>
        <w:t>1</w:t>
      </w:r>
      <w:r w:rsidR="00B64554" w:rsidRPr="00BC6DD3">
        <w:rPr>
          <w:rFonts w:ascii="GHEA Grapalat" w:hAnsi="GHEA Grapalat"/>
          <w:i w:val="0"/>
          <w:sz w:val="24"/>
          <w:szCs w:val="24"/>
        </w:rPr>
        <w:t>2</w:t>
      </w:r>
      <w:r w:rsidR="00F02DCA" w:rsidRPr="00F02DCA">
        <w:rPr>
          <w:rFonts w:ascii="GHEA Grapalat" w:hAnsi="GHEA Grapalat"/>
          <w:i w:val="0"/>
          <w:sz w:val="24"/>
          <w:szCs w:val="24"/>
        </w:rPr>
        <w:t>.</w:t>
      </w:r>
      <w:r w:rsidR="00BC6DD3">
        <w:rPr>
          <w:rFonts w:ascii="GHEA Grapalat" w:hAnsi="GHEA Grapalat"/>
          <w:i w:val="0"/>
          <w:sz w:val="24"/>
          <w:szCs w:val="24"/>
          <w:lang w:val="en-US"/>
        </w:rPr>
        <w:t>0</w:t>
      </w:r>
      <w:r w:rsidR="00F02DCA" w:rsidRPr="00F02DCA">
        <w:rPr>
          <w:rFonts w:ascii="GHEA Grapalat" w:hAnsi="GHEA Grapalat"/>
          <w:i w:val="0"/>
          <w:sz w:val="24"/>
          <w:szCs w:val="24"/>
        </w:rPr>
        <w:t>0</w:t>
      </w:r>
      <w:r w:rsidRPr="00D85563">
        <w:rPr>
          <w:rFonts w:ascii="GHEA Grapalat" w:hAnsi="GHEA Grapalat"/>
          <w:i w:val="0"/>
          <w:sz w:val="24"/>
          <w:szCs w:val="24"/>
        </w:rPr>
        <w:t xml:space="preserve"> часов "</w:t>
      </w:r>
      <w:r w:rsidR="00BC6DD3">
        <w:rPr>
          <w:rFonts w:ascii="GHEA Grapalat" w:hAnsi="GHEA Grapalat"/>
          <w:i w:val="0"/>
          <w:sz w:val="24"/>
          <w:szCs w:val="24"/>
          <w:lang w:val="en-US"/>
        </w:rPr>
        <w:t>12</w:t>
      </w:r>
      <w:r w:rsidRPr="00D85563">
        <w:rPr>
          <w:rFonts w:ascii="GHEA Grapalat" w:hAnsi="GHEA Grapalat"/>
          <w:i w:val="0"/>
          <w:sz w:val="24"/>
          <w:szCs w:val="24"/>
        </w:rPr>
        <w:t>" "</w:t>
      </w:r>
      <w:r w:rsidR="00F02DCA" w:rsidRPr="00F02DCA">
        <w:rPr>
          <w:rFonts w:ascii="GHEA Grapalat" w:hAnsi="GHEA Grapalat"/>
          <w:i w:val="0"/>
          <w:sz w:val="24"/>
          <w:szCs w:val="24"/>
        </w:rPr>
        <w:t>0</w:t>
      </w:r>
      <w:r w:rsidR="00BC6DD3">
        <w:rPr>
          <w:rFonts w:ascii="GHEA Grapalat" w:hAnsi="GHEA Grapalat"/>
          <w:i w:val="0"/>
          <w:sz w:val="24"/>
          <w:szCs w:val="24"/>
          <w:lang w:val="en-US"/>
        </w:rPr>
        <w:t>2</w:t>
      </w:r>
      <w:r w:rsidRPr="00D85563">
        <w:rPr>
          <w:rFonts w:ascii="GHEA Grapalat" w:hAnsi="GHEA Grapalat"/>
          <w:i w:val="0"/>
          <w:sz w:val="24"/>
          <w:szCs w:val="24"/>
        </w:rPr>
        <w:t>" "</w:t>
      </w:r>
      <w:r w:rsidR="00F02DCA" w:rsidRPr="00F02DCA">
        <w:rPr>
          <w:rFonts w:ascii="GHEA Grapalat" w:hAnsi="GHEA Grapalat"/>
          <w:i w:val="0"/>
          <w:sz w:val="24"/>
          <w:szCs w:val="24"/>
        </w:rPr>
        <w:t>2026</w:t>
      </w:r>
      <w:r w:rsidRPr="00D85563">
        <w:rPr>
          <w:rFonts w:ascii="GHEA Grapalat" w:hAnsi="GHEA Grapalat"/>
          <w:i w:val="0"/>
          <w:sz w:val="24"/>
          <w:szCs w:val="24"/>
        </w:rPr>
        <w:t>".</w:t>
      </w:r>
      <w:r w:rsidR="00F02DCA">
        <w:rPr>
          <w:rFonts w:ascii="GHEA Grapalat" w:hAnsi="GHEA Grapalat"/>
          <w:i w:val="0"/>
          <w:sz w:val="24"/>
          <w:szCs w:val="24"/>
        </w:rPr>
        <w:br/>
      </w:r>
      <w:r w:rsidR="00F95DBF" w:rsidRPr="00130CD2">
        <w:rPr>
          <w:rFonts w:ascii="GHEA Grapalat" w:hAnsi="GHEA Grapalat"/>
          <w:i w:val="0"/>
          <w:sz w:val="24"/>
          <w:szCs w:val="24"/>
        </w:rPr>
        <w:t>Обжалование данной процедуры осуществляется в порядке, установленном</w:t>
      </w:r>
      <w:r w:rsidR="001517AE" w:rsidRPr="001517AE">
        <w:rPr>
          <w:rFonts w:ascii="GHEA Grapalat" w:hAnsi="GHEA Grapalat"/>
          <w:i w:val="0"/>
          <w:sz w:val="24"/>
          <w:szCs w:val="24"/>
        </w:rPr>
        <w:t xml:space="preserve"> </w:t>
      </w:r>
      <w:r w:rsidR="00F95DBF" w:rsidRPr="00130CD2">
        <w:rPr>
          <w:rFonts w:ascii="GHEA Grapalat" w:hAnsi="GHEA Grapalat"/>
          <w:i w:val="0"/>
          <w:sz w:val="24"/>
          <w:szCs w:val="24"/>
        </w:rPr>
        <w:t>законом РА "О закупках" и гражданским процессуальным кодексом РА.</w:t>
      </w:r>
    </w:p>
    <w:p w14:paraId="1378B19D" w14:textId="67F1E9CF" w:rsidR="00F02DCA" w:rsidRPr="00F02DCA" w:rsidRDefault="00754697" w:rsidP="00F02DCA">
      <w:pPr>
        <w:pStyle w:val="a3"/>
        <w:widowControl w:val="0"/>
        <w:spacing w:after="160" w:line="240" w:lineRule="auto"/>
        <w:ind w:firstLine="567"/>
        <w:jc w:val="left"/>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sidRPr="00F02DCA">
        <w:rPr>
          <w:rFonts w:ascii="Calibri" w:hAnsi="Calibri" w:cs="Calibri"/>
          <w:i w:val="0"/>
          <w:sz w:val="24"/>
          <w:szCs w:val="24"/>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F02DCA" w:rsidRPr="00F02DCA">
        <w:rPr>
          <w:rFonts w:ascii="GHEA Grapalat" w:hAnsi="GHEA Grapalat"/>
          <w:i w:val="0"/>
          <w:sz w:val="24"/>
          <w:szCs w:val="24"/>
        </w:rPr>
        <w:t>Сирарпи Бекташян.</w:t>
      </w:r>
    </w:p>
    <w:p w14:paraId="4DC0F694" w14:textId="704AB0E5" w:rsidR="00754697" w:rsidRPr="001517AE" w:rsidRDefault="00754697" w:rsidP="00B46D58">
      <w:pPr>
        <w:pStyle w:val="a3"/>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Телефон</w:t>
      </w:r>
      <w:r w:rsidR="00F02DCA" w:rsidRPr="00F02DCA">
        <w:rPr>
          <w:rFonts w:ascii="GHEA Grapalat" w:hAnsi="GHEA Grapalat"/>
          <w:i w:val="0"/>
          <w:sz w:val="24"/>
          <w:szCs w:val="24"/>
        </w:rPr>
        <w:t xml:space="preserve"> </w:t>
      </w:r>
      <w:r w:rsidR="00F02DCA" w:rsidRPr="001517AE">
        <w:rPr>
          <w:rFonts w:ascii="GHEA Grapalat" w:hAnsi="GHEA Grapalat"/>
          <w:i w:val="0"/>
          <w:sz w:val="24"/>
          <w:szCs w:val="24"/>
        </w:rPr>
        <w:t>077706050</w:t>
      </w:r>
    </w:p>
    <w:p w14:paraId="7EC077CF" w14:textId="51B2211E" w:rsidR="00754697" w:rsidRPr="001517AE" w:rsidRDefault="00754697" w:rsidP="00B46D58">
      <w:pPr>
        <w:pStyle w:val="a3"/>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 xml:space="preserve">Электронная почта </w:t>
      </w:r>
      <w:r w:rsidR="001517AE" w:rsidRPr="001517AE">
        <w:rPr>
          <w:rFonts w:ascii="GHEA Grapalat" w:hAnsi="GHEA Grapalat"/>
          <w:i w:val="0"/>
          <w:sz w:val="24"/>
          <w:szCs w:val="24"/>
        </w:rPr>
        <w:t>ani.torosyan@cultfoundation.am</w:t>
      </w:r>
    </w:p>
    <w:p w14:paraId="38C13D8E" w14:textId="35EE5632" w:rsidR="00754697" w:rsidRPr="001517AE" w:rsidRDefault="00754697" w:rsidP="00B46D58">
      <w:pPr>
        <w:pStyle w:val="a3"/>
        <w:widowControl w:val="0"/>
        <w:spacing w:line="240" w:lineRule="auto"/>
        <w:ind w:left="1701" w:firstLine="0"/>
        <w:jc w:val="left"/>
        <w:rPr>
          <w:rFonts w:ascii="GHEA Grapalat" w:hAnsi="GHEA Grapalat"/>
          <w:i w:val="0"/>
          <w:sz w:val="24"/>
          <w:szCs w:val="24"/>
        </w:rPr>
      </w:pPr>
      <w:r w:rsidRPr="009044F1">
        <w:rPr>
          <w:rFonts w:ascii="GHEA Grapalat" w:hAnsi="GHEA Grapalat"/>
          <w:i w:val="0"/>
          <w:sz w:val="24"/>
          <w:szCs w:val="24"/>
        </w:rPr>
        <w:t>Заказчик</w:t>
      </w:r>
      <w:r w:rsidR="00F02DCA" w:rsidRPr="00F02DCA">
        <w:rPr>
          <w:rFonts w:ascii="GHEA Grapalat" w:hAnsi="GHEA Grapalat"/>
          <w:i w:val="0"/>
          <w:sz w:val="24"/>
          <w:szCs w:val="24"/>
        </w:rPr>
        <w:t xml:space="preserve">` </w:t>
      </w:r>
      <w:r w:rsidR="00B64554">
        <w:rPr>
          <w:rFonts w:ascii="GHEA Grapalat" w:hAnsi="GHEA Grapalat"/>
          <w:i w:val="0"/>
          <w:sz w:val="24"/>
          <w:szCs w:val="24"/>
        </w:rPr>
        <w:t>Мемориальный Комплекс Сардарапатской Битвы, Национальный Музей Этнографии Армян И Истории Освободительной Борьбы” ГНКО</w:t>
      </w:r>
    </w:p>
    <w:p w14:paraId="68634614" w14:textId="1E45C445"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438450C5" w14:textId="77777777"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461B77CC" w14:textId="13288812" w:rsidR="00D12E3B" w:rsidRPr="009044F1" w:rsidRDefault="00D12E3B" w:rsidP="00D12E3B">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BC6DD3">
        <w:rPr>
          <w:rFonts w:ascii="GHEA Grapalat" w:hAnsi="GHEA Grapalat"/>
          <w:i/>
        </w:rPr>
        <w:t>ՍՀԱՊԱԹ-ԳՀԾՁԲ-2026/05</w:t>
      </w:r>
      <w:r w:rsidRPr="001B32D9">
        <w:rPr>
          <w:rFonts w:ascii="GHEA Grapalat" w:hAnsi="GHEA Grapalat" w:cs="Times Armenian"/>
          <w:i/>
        </w:rPr>
        <w:br/>
      </w:r>
      <w:r>
        <w:rPr>
          <w:rFonts w:ascii="GHEA Grapalat" w:hAnsi="GHEA Grapalat"/>
          <w:i/>
        </w:rPr>
        <w:t xml:space="preserve">№ </w:t>
      </w:r>
      <w:r w:rsidR="00BC6DD3" w:rsidRPr="00BC6DD3">
        <w:rPr>
          <w:rFonts w:ascii="GHEA Grapalat" w:hAnsi="GHEA Grapalat"/>
          <w:i/>
        </w:rPr>
        <w:t>04</w:t>
      </w:r>
      <w:r w:rsidR="001517AE" w:rsidRPr="001517AE">
        <w:rPr>
          <w:rFonts w:ascii="GHEA Grapalat" w:hAnsi="GHEA Grapalat"/>
          <w:i/>
        </w:rPr>
        <w:t>.0</w:t>
      </w:r>
      <w:r w:rsidR="00BC6DD3" w:rsidRPr="00BC6DD3">
        <w:rPr>
          <w:rFonts w:ascii="GHEA Grapalat" w:hAnsi="GHEA Grapalat"/>
          <w:i/>
        </w:rPr>
        <w:t>2</w:t>
      </w:r>
      <w:r w:rsidR="001517AE" w:rsidRPr="001517AE">
        <w:rPr>
          <w:rFonts w:ascii="GHEA Grapalat" w:hAnsi="GHEA Grapalat"/>
          <w:i/>
        </w:rPr>
        <w:t>.2026</w:t>
      </w:r>
      <w:r w:rsidRPr="009044F1">
        <w:rPr>
          <w:rFonts w:ascii="GHEA Grapalat" w:hAnsi="GHEA Grapalat"/>
          <w:i/>
        </w:rPr>
        <w:t>г.</w:t>
      </w:r>
    </w:p>
    <w:p w14:paraId="26CFABF8" w14:textId="77777777" w:rsidR="00096865" w:rsidRPr="009044F1" w:rsidRDefault="00096865" w:rsidP="00B46D58">
      <w:pPr>
        <w:pStyle w:val="aa"/>
        <w:widowControl w:val="0"/>
        <w:spacing w:after="160"/>
        <w:ind w:right="-7" w:firstLine="567"/>
        <w:jc w:val="center"/>
        <w:rPr>
          <w:rFonts w:ascii="GHEA Grapalat" w:hAnsi="GHEA Grapalat"/>
        </w:rPr>
      </w:pPr>
    </w:p>
    <w:p w14:paraId="0805214A" w14:textId="77777777" w:rsidR="00096865" w:rsidRPr="003A1EBB" w:rsidRDefault="00096865" w:rsidP="00B46D58">
      <w:pPr>
        <w:pStyle w:val="aa"/>
        <w:widowControl w:val="0"/>
        <w:spacing w:after="160"/>
        <w:ind w:right="-7" w:firstLine="567"/>
        <w:jc w:val="center"/>
        <w:rPr>
          <w:rFonts w:ascii="GHEA Grapalat" w:hAnsi="GHEA Grapalat"/>
        </w:rPr>
      </w:pPr>
    </w:p>
    <w:p w14:paraId="47DABF57" w14:textId="77777777" w:rsidR="000763E5" w:rsidRPr="003A1EBB" w:rsidRDefault="000763E5" w:rsidP="00B46D58">
      <w:pPr>
        <w:pStyle w:val="aa"/>
        <w:widowControl w:val="0"/>
        <w:spacing w:after="160"/>
        <w:ind w:right="-7" w:firstLine="567"/>
        <w:jc w:val="center"/>
        <w:rPr>
          <w:rFonts w:ascii="GHEA Grapalat" w:hAnsi="GHEA Grapalat"/>
        </w:rPr>
      </w:pPr>
    </w:p>
    <w:p w14:paraId="2DEB53EF" w14:textId="77777777" w:rsidR="00D12E3B" w:rsidRDefault="00D12E3B" w:rsidP="00B46D58">
      <w:pPr>
        <w:pStyle w:val="aa"/>
        <w:widowControl w:val="0"/>
        <w:spacing w:after="160"/>
        <w:ind w:right="-7" w:firstLine="567"/>
        <w:jc w:val="center"/>
        <w:rPr>
          <w:rFonts w:ascii="GHEA Grapalat" w:hAnsi="GHEA Grapalat"/>
          <w:i/>
        </w:rPr>
      </w:pPr>
    </w:p>
    <w:p w14:paraId="37FFBDCF" w14:textId="77777777" w:rsidR="00D12E3B" w:rsidRDefault="00D12E3B" w:rsidP="00B46D58">
      <w:pPr>
        <w:pStyle w:val="aa"/>
        <w:widowControl w:val="0"/>
        <w:spacing w:after="160"/>
        <w:ind w:right="-7" w:firstLine="567"/>
        <w:jc w:val="center"/>
        <w:rPr>
          <w:rFonts w:ascii="GHEA Grapalat" w:hAnsi="GHEA Grapalat"/>
          <w:i/>
        </w:rPr>
      </w:pPr>
    </w:p>
    <w:p w14:paraId="69217AB3" w14:textId="77777777" w:rsidR="00D12E3B" w:rsidRDefault="00D12E3B" w:rsidP="00B46D58">
      <w:pPr>
        <w:pStyle w:val="aa"/>
        <w:widowControl w:val="0"/>
        <w:spacing w:after="160"/>
        <w:ind w:right="-7" w:firstLine="567"/>
        <w:jc w:val="center"/>
        <w:rPr>
          <w:rFonts w:ascii="GHEA Grapalat" w:hAnsi="GHEA Grapalat"/>
          <w:i/>
        </w:rPr>
      </w:pPr>
    </w:p>
    <w:p w14:paraId="446D1053" w14:textId="77777777" w:rsidR="00D12E3B" w:rsidRDefault="00D12E3B" w:rsidP="00B46D58">
      <w:pPr>
        <w:pStyle w:val="aa"/>
        <w:widowControl w:val="0"/>
        <w:spacing w:after="160"/>
        <w:ind w:right="-7" w:firstLine="567"/>
        <w:jc w:val="center"/>
        <w:rPr>
          <w:rFonts w:ascii="GHEA Grapalat" w:hAnsi="GHEA Grapalat"/>
          <w:i/>
        </w:rPr>
      </w:pPr>
    </w:p>
    <w:p w14:paraId="27181E30" w14:textId="67D6EFFB" w:rsidR="00096865" w:rsidRPr="001517AE" w:rsidRDefault="001517AE" w:rsidP="00B46D58">
      <w:pPr>
        <w:pStyle w:val="aa"/>
        <w:widowControl w:val="0"/>
        <w:spacing w:after="160"/>
        <w:ind w:right="-7" w:firstLine="567"/>
        <w:jc w:val="center"/>
        <w:rPr>
          <w:rFonts w:ascii="GHEA Grapalat" w:hAnsi="GHEA Grapalat"/>
          <w:iCs/>
        </w:rPr>
      </w:pPr>
      <w:r w:rsidRPr="001517AE">
        <w:rPr>
          <w:rFonts w:ascii="GHEA Grapalat" w:hAnsi="GHEA Grapalat"/>
          <w:iCs/>
        </w:rPr>
        <w:t>"НАЦИОНАЛЬНАЯ ГАЛЕРЕЯ АРМЕНИИ</w:t>
      </w:r>
      <w:r w:rsidRPr="002E5176">
        <w:rPr>
          <w:rFonts w:ascii="GHEA Grapalat" w:hAnsi="GHEA Grapalat"/>
          <w:iCs/>
        </w:rPr>
        <w:t>”</w:t>
      </w:r>
      <w:r w:rsidRPr="001517AE">
        <w:rPr>
          <w:rFonts w:ascii="GHEA Grapalat" w:hAnsi="GHEA Grapalat"/>
          <w:iCs/>
        </w:rPr>
        <w:t xml:space="preserve"> ГНКО</w:t>
      </w:r>
    </w:p>
    <w:p w14:paraId="634AEFB4" w14:textId="77777777" w:rsidR="00096865" w:rsidRPr="003A1EBB" w:rsidRDefault="00096865" w:rsidP="00B46D58">
      <w:pPr>
        <w:pStyle w:val="aa"/>
        <w:widowControl w:val="0"/>
        <w:spacing w:after="160"/>
        <w:ind w:right="-7" w:firstLine="567"/>
        <w:jc w:val="center"/>
        <w:rPr>
          <w:rFonts w:ascii="GHEA Grapalat" w:hAnsi="GHEA Grapalat"/>
        </w:rPr>
      </w:pPr>
    </w:p>
    <w:p w14:paraId="4CDAA52E" w14:textId="77777777" w:rsidR="000763E5" w:rsidRPr="003A1EBB" w:rsidRDefault="000763E5" w:rsidP="00B46D58">
      <w:pPr>
        <w:pStyle w:val="aa"/>
        <w:widowControl w:val="0"/>
        <w:spacing w:after="160"/>
        <w:ind w:right="-7" w:firstLine="567"/>
        <w:jc w:val="center"/>
        <w:rPr>
          <w:rFonts w:ascii="GHEA Grapalat" w:hAnsi="GHEA Grapalat"/>
        </w:rPr>
      </w:pPr>
    </w:p>
    <w:p w14:paraId="7AFFB8EA" w14:textId="77777777" w:rsidR="000763E5" w:rsidRPr="003A1EBB" w:rsidRDefault="000763E5" w:rsidP="00B46D58">
      <w:pPr>
        <w:pStyle w:val="aa"/>
        <w:widowControl w:val="0"/>
        <w:spacing w:after="160"/>
        <w:ind w:right="-7" w:firstLine="567"/>
        <w:jc w:val="center"/>
        <w:rPr>
          <w:rFonts w:ascii="GHEA Grapalat" w:hAnsi="GHEA Grapalat"/>
        </w:rPr>
      </w:pPr>
    </w:p>
    <w:p w14:paraId="3F65D5BB"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0C52FFD" w14:textId="77777777" w:rsidR="00096865" w:rsidRPr="009044F1" w:rsidRDefault="00096865" w:rsidP="00B46D58">
      <w:pPr>
        <w:pStyle w:val="aa"/>
        <w:widowControl w:val="0"/>
        <w:spacing w:after="160"/>
        <w:ind w:right="-7" w:firstLine="567"/>
        <w:jc w:val="center"/>
        <w:rPr>
          <w:rFonts w:ascii="GHEA Grapalat" w:hAnsi="GHEA Grapalat" w:cs="Sylfaen"/>
        </w:rPr>
      </w:pPr>
    </w:p>
    <w:p w14:paraId="67CEDA92" w14:textId="77777777" w:rsidR="00096865" w:rsidRPr="009044F1" w:rsidRDefault="00096865" w:rsidP="00B46D58">
      <w:pPr>
        <w:pStyle w:val="aa"/>
        <w:widowControl w:val="0"/>
        <w:spacing w:after="160"/>
        <w:ind w:right="-7" w:firstLine="567"/>
        <w:jc w:val="center"/>
        <w:rPr>
          <w:rFonts w:ascii="GHEA Grapalat" w:hAnsi="GHEA Grapalat" w:cs="Sylfaen"/>
        </w:rPr>
      </w:pPr>
    </w:p>
    <w:p w14:paraId="05A3EED5" w14:textId="4BBC7405" w:rsidR="00096865" w:rsidRPr="00B64554" w:rsidRDefault="00B64554" w:rsidP="00B46D58">
      <w:pPr>
        <w:pStyle w:val="aa"/>
        <w:widowControl w:val="0"/>
        <w:spacing w:after="160"/>
        <w:ind w:right="-7"/>
        <w:jc w:val="center"/>
        <w:rPr>
          <w:rFonts w:ascii="GHEA Grapalat" w:hAnsi="GHEA Grapalat"/>
          <w:sz w:val="22"/>
          <w:szCs w:val="22"/>
        </w:rPr>
      </w:pPr>
      <w:r w:rsidRPr="00B64554">
        <w:rPr>
          <w:rFonts w:ascii="GHEA Grapalat" w:hAnsi="GHEA Grapalat"/>
          <w:sz w:val="22"/>
          <w:szCs w:val="22"/>
        </w:rPr>
        <w:t>НА ЗАПРОС КОТИРОВОК, ОБЪЯВЛЕННЫЙ С ЦЕЛЬЮ ПРИОБРЕТЕНИЯ "</w:t>
      </w:r>
      <w:r w:rsidR="00BC6DD3">
        <w:rPr>
          <w:rFonts w:ascii="GHEA Grapalat" w:hAnsi="GHEA Grapalat"/>
          <w:sz w:val="22"/>
          <w:szCs w:val="22"/>
        </w:rPr>
        <w:t>ПОЛИГРАФИЧЕСКИЕ И РАСПРЕДЕЛИТЕЛЬНЫЕ УСЛУГИ</w:t>
      </w:r>
      <w:r w:rsidRPr="00B64554">
        <w:rPr>
          <w:rFonts w:ascii="GHEA Grapalat" w:hAnsi="GHEA Grapalat"/>
          <w:sz w:val="22"/>
          <w:szCs w:val="22"/>
        </w:rPr>
        <w:t>" ДЛЯ НУЖД "МЕМОРИАЛЬНЫЙ КОМПЛЕКС САРДАРАПАТСКОЙ БИТВЫ, НАЦИОНАЛЬНЫЙ МУЗЕЙ ЭТНОГРАФИИ АРМЯН И ИСТОРИИ ОСВОБОДИТЕЛЬНОЙ БОРЬБЫ” ГНКО"</w:t>
      </w:r>
    </w:p>
    <w:p w14:paraId="7D0E020B" w14:textId="77777777" w:rsidR="00CE0D95" w:rsidRPr="009044F1" w:rsidRDefault="00CE0D95" w:rsidP="00B46D58">
      <w:pPr>
        <w:pStyle w:val="aa"/>
        <w:widowControl w:val="0"/>
        <w:spacing w:after="160"/>
        <w:ind w:right="-7" w:firstLine="567"/>
        <w:jc w:val="center"/>
        <w:rPr>
          <w:rFonts w:ascii="GHEA Grapalat" w:hAnsi="GHEA Grapalat"/>
        </w:rPr>
      </w:pPr>
    </w:p>
    <w:p w14:paraId="1D7167B2" w14:textId="77777777" w:rsidR="00CE0D95" w:rsidRPr="009044F1" w:rsidRDefault="00CE0D95" w:rsidP="00B46D58">
      <w:pPr>
        <w:pStyle w:val="aa"/>
        <w:widowControl w:val="0"/>
        <w:spacing w:after="160"/>
        <w:ind w:right="-7" w:firstLine="567"/>
        <w:jc w:val="center"/>
        <w:rPr>
          <w:rFonts w:ascii="GHEA Grapalat" w:hAnsi="GHEA Grapalat"/>
        </w:rPr>
      </w:pPr>
    </w:p>
    <w:p w14:paraId="22A3C958" w14:textId="77777777" w:rsidR="000763E5" w:rsidRDefault="000763E5" w:rsidP="00B46D58">
      <w:pPr>
        <w:rPr>
          <w:rFonts w:ascii="GHEA Grapalat" w:hAnsi="GHEA Grapalat"/>
        </w:rPr>
      </w:pPr>
      <w:r>
        <w:rPr>
          <w:rFonts w:ascii="GHEA Grapalat" w:hAnsi="GHEA Grapalat"/>
        </w:rPr>
        <w:br w:type="page"/>
      </w:r>
    </w:p>
    <w:p w14:paraId="006FF8DC"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2AAB2C3"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4998CE7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6347DB3" w14:textId="77777777" w:rsidR="00160AE4" w:rsidRPr="009044F1" w:rsidRDefault="00160AE4" w:rsidP="00B46D58">
      <w:pPr>
        <w:widowControl w:val="0"/>
        <w:spacing w:after="160"/>
        <w:ind w:firstLine="567"/>
        <w:jc w:val="center"/>
        <w:rPr>
          <w:rFonts w:ascii="GHEA Grapalat" w:hAnsi="GHEA Grapalat"/>
          <w:i/>
        </w:rPr>
      </w:pPr>
    </w:p>
    <w:p w14:paraId="26C6FBCB" w14:textId="162021F6" w:rsidR="00615B35" w:rsidRPr="001517AE" w:rsidRDefault="00BC6DD3" w:rsidP="00B64554">
      <w:pPr>
        <w:widowControl w:val="0"/>
        <w:jc w:val="center"/>
        <w:rPr>
          <w:rFonts w:ascii="GHEA Grapalat" w:hAnsi="GHEA Grapalat"/>
          <w:b/>
        </w:rPr>
      </w:pPr>
      <w:r>
        <w:rPr>
          <w:rFonts w:ascii="GHEA Grapalat" w:hAnsi="GHEA Grapalat"/>
          <w:b/>
        </w:rPr>
        <w:t>ПОЛИГРАФИЧЕСКИЕ И РАСПРЕДЕЛИТЕЛЬНЫЕ УСЛУГИ</w:t>
      </w:r>
      <w:r w:rsidR="00B64554" w:rsidRPr="001517AE">
        <w:rPr>
          <w:rFonts w:ascii="GHEA Grapalat" w:hAnsi="GHEA Grapalat"/>
          <w:b/>
        </w:rPr>
        <w:t xml:space="preserve"> </w:t>
      </w:r>
      <w:r w:rsidR="00B64554" w:rsidRPr="002E069D">
        <w:rPr>
          <w:rFonts w:ascii="GHEA Grapalat" w:hAnsi="GHEA Grapalat"/>
          <w:b/>
        </w:rPr>
        <w:t>ДЛЯ НУЖД</w:t>
      </w:r>
      <w:r w:rsidR="00B64554" w:rsidRPr="001517AE">
        <w:rPr>
          <w:rFonts w:ascii="GHEA Grapalat" w:hAnsi="GHEA Grapalat"/>
          <w:b/>
        </w:rPr>
        <w:t xml:space="preserve"> </w:t>
      </w:r>
      <w:r w:rsidR="00B64554">
        <w:rPr>
          <w:rFonts w:ascii="GHEA Grapalat" w:hAnsi="GHEA Grapalat"/>
          <w:b/>
        </w:rPr>
        <w:t>МЕМОРИАЛЬНЫЙ КОМПЛЕКС САРДАРАПАТСКОЙ БИТВЫ, НАЦИОНАЛЬНЫЙ МУЗЕЙ ЭТНОГРАФИИ АРМЯН И ИСТОРИИ ОСВОБОДИТЕЛЬНОЙ БОРЬБЫ” ГНКО</w:t>
      </w:r>
    </w:p>
    <w:p w14:paraId="3AB66454" w14:textId="5CB1B417" w:rsidR="00615B35" w:rsidRPr="00EC400D" w:rsidRDefault="00B64554"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ab/>
      </w:r>
    </w:p>
    <w:p w14:paraId="0233AC3B" w14:textId="77777777" w:rsidR="00160AE4" w:rsidRPr="003A1EBB" w:rsidRDefault="00160AE4" w:rsidP="00B46D58">
      <w:pPr>
        <w:widowControl w:val="0"/>
        <w:spacing w:after="160"/>
        <w:ind w:firstLine="567"/>
        <w:jc w:val="center"/>
        <w:rPr>
          <w:rFonts w:ascii="GHEA Grapalat" w:hAnsi="GHEA Grapalat"/>
        </w:rPr>
      </w:pPr>
    </w:p>
    <w:p w14:paraId="13631260"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0750F">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AC4B688" w14:textId="77777777" w:rsidR="00C67E80" w:rsidRPr="009044F1" w:rsidRDefault="00C67E80" w:rsidP="00B46D58">
      <w:pPr>
        <w:widowControl w:val="0"/>
        <w:spacing w:after="160"/>
        <w:jc w:val="center"/>
        <w:rPr>
          <w:rFonts w:ascii="GHEA Grapalat" w:hAnsi="GHEA Grapalat" w:cs="Sylfaen"/>
          <w:b/>
        </w:rPr>
      </w:pPr>
    </w:p>
    <w:p w14:paraId="479B5F17"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E9BCD79" w14:textId="77777777" w:rsidR="002E069D" w:rsidRPr="008842CE" w:rsidRDefault="002E069D" w:rsidP="00B46D58">
      <w:pPr>
        <w:widowControl w:val="0"/>
        <w:spacing w:after="160"/>
        <w:jc w:val="center"/>
        <w:rPr>
          <w:rFonts w:ascii="GHEA Grapalat" w:hAnsi="GHEA Grapalat"/>
        </w:rPr>
      </w:pPr>
    </w:p>
    <w:p w14:paraId="2A2665D0"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E1CA1A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B7222E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4B23B07"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48F7B71"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3F7FA0A7" w14:textId="77777777" w:rsidR="00096865" w:rsidRPr="0090750F" w:rsidRDefault="00087A30" w:rsidP="0090750F">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E42F139"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92CE74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AB18B40"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837E4C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0350678F"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EA19471" w14:textId="77777777" w:rsidR="00520F57" w:rsidRDefault="00520F57" w:rsidP="00B46D58">
      <w:pPr>
        <w:widowControl w:val="0"/>
        <w:spacing w:after="160"/>
        <w:jc w:val="center"/>
        <w:rPr>
          <w:rFonts w:ascii="GHEA Grapalat" w:hAnsi="GHEA Grapalat"/>
          <w:b/>
        </w:rPr>
      </w:pPr>
    </w:p>
    <w:p w14:paraId="57C8956F" w14:textId="77777777" w:rsidR="00520F57" w:rsidRDefault="00520F57" w:rsidP="00B46D58">
      <w:pPr>
        <w:widowControl w:val="0"/>
        <w:spacing w:after="160"/>
        <w:jc w:val="center"/>
        <w:rPr>
          <w:rFonts w:ascii="GHEA Grapalat" w:hAnsi="GHEA Grapalat"/>
          <w:b/>
        </w:rPr>
      </w:pPr>
    </w:p>
    <w:p w14:paraId="4519A0C3"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3391FBA" w14:textId="77777777" w:rsidR="008842CE" w:rsidRPr="00374F4A" w:rsidRDefault="008842CE" w:rsidP="00B46D58">
      <w:pPr>
        <w:widowControl w:val="0"/>
        <w:spacing w:after="160"/>
        <w:jc w:val="center"/>
        <w:rPr>
          <w:rFonts w:ascii="GHEA Grapalat" w:hAnsi="GHEA Grapalat"/>
          <w:b/>
        </w:rPr>
      </w:pPr>
    </w:p>
    <w:p w14:paraId="4182CF9A" w14:textId="77777777" w:rsidR="00096865" w:rsidRDefault="00096865" w:rsidP="00B46D58">
      <w:pPr>
        <w:widowControl w:val="0"/>
        <w:spacing w:after="16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0750F">
        <w:rPr>
          <w:rFonts w:ascii="GHEA Grapalat" w:hAnsi="GHEA Grapalat"/>
          <w:b/>
        </w:rPr>
        <w:t>ЗАПРОС КОТИРОВОК</w:t>
      </w:r>
    </w:p>
    <w:p w14:paraId="52632728" w14:textId="77777777" w:rsidR="00520F57" w:rsidRPr="008842CE" w:rsidRDefault="00520F57" w:rsidP="00B46D58">
      <w:pPr>
        <w:widowControl w:val="0"/>
        <w:spacing w:after="160"/>
        <w:jc w:val="center"/>
        <w:rPr>
          <w:rFonts w:ascii="GHEA Grapalat" w:hAnsi="GHEA Grapalat"/>
          <w:b/>
        </w:rPr>
      </w:pPr>
    </w:p>
    <w:p w14:paraId="40E1FCB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A850B2"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2C2C8532"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2FEA269" w14:textId="77777777" w:rsidR="00E17B7F" w:rsidRDefault="00E17B7F">
      <w:pPr>
        <w:rPr>
          <w:rFonts w:ascii="GHEA Grapalat" w:hAnsi="GHEA Grapalat"/>
          <w:spacing w:val="-6"/>
        </w:rPr>
      </w:pPr>
      <w:r>
        <w:rPr>
          <w:rFonts w:ascii="GHEA Grapalat" w:hAnsi="GHEA Grapalat"/>
          <w:spacing w:val="-6"/>
        </w:rPr>
        <w:br w:type="page"/>
      </w:r>
    </w:p>
    <w:p w14:paraId="3DA9686B" w14:textId="0D4101B2"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90750F">
        <w:rPr>
          <w:rFonts w:ascii="GHEA Grapalat" w:hAnsi="GHEA Grapalat"/>
          <w:spacing w:val="-6"/>
        </w:rPr>
        <w:t>запрос котировокЕ</w:t>
      </w:r>
      <w:r w:rsidR="00096865" w:rsidRPr="006D2DF7">
        <w:rPr>
          <w:rFonts w:ascii="GHEA Grapalat" w:hAnsi="GHEA Grapalat"/>
          <w:spacing w:val="-6"/>
        </w:rPr>
        <w:t xml:space="preserve">, проводимом под кодом </w:t>
      </w:r>
      <w:r w:rsidR="00BC6DD3">
        <w:rPr>
          <w:rFonts w:ascii="GHEA Grapalat" w:hAnsi="GHEA Grapalat"/>
          <w:spacing w:val="-6"/>
        </w:rPr>
        <w:t>ՍՀԱՊԱԹ-ԳՀԾՁԲ-2026/05</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27179548" w14:textId="5B718550"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B64554">
        <w:rPr>
          <w:rFonts w:ascii="GHEA Grapalat" w:hAnsi="GHEA Grapalat"/>
        </w:rPr>
        <w:t>Мемориальный Комплекс Сардарапатской Битвы, Национальный Музей Этнографии Армян И Истории Освободительной Борьбы” ГНКО</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EC6BEC7"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991A70B" w14:textId="77777777" w:rsidR="00096865" w:rsidRPr="00A83FD6" w:rsidRDefault="00096865" w:rsidP="00B46D58">
      <w:pPr>
        <w:widowControl w:val="0"/>
        <w:spacing w:after="160"/>
        <w:ind w:firstLine="567"/>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3C2272A" w14:textId="068E536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A83FD6" w:rsidRPr="00A83FD6">
        <w:rPr>
          <w:rFonts w:ascii="GHEA Grapalat" w:hAnsi="GHEA Grapalat"/>
          <w:sz w:val="24"/>
          <w:szCs w:val="24"/>
        </w:rPr>
        <w:t xml:space="preserve"> </w:t>
      </w:r>
      <w:r w:rsidR="00A83FD6" w:rsidRPr="001517AE">
        <w:rPr>
          <w:rFonts w:ascii="GHEA Grapalat" w:hAnsi="GHEA Grapalat"/>
          <w:sz w:val="24"/>
          <w:szCs w:val="24"/>
        </w:rPr>
        <w:t>ani.torosyan@cultfoundation.am</w:t>
      </w:r>
      <w:r w:rsidR="00A83FD6" w:rsidRPr="009044F1">
        <w:rPr>
          <w:rFonts w:ascii="GHEA Grapalat" w:hAnsi="GHEA Grapalat"/>
          <w:sz w:val="24"/>
          <w:szCs w:val="24"/>
        </w:rPr>
        <w:t xml:space="preserve"> </w:t>
      </w:r>
      <w:r w:rsidRPr="009044F1">
        <w:rPr>
          <w:rFonts w:ascii="GHEA Grapalat" w:hAnsi="GHEA Grapalat"/>
          <w:sz w:val="24"/>
          <w:szCs w:val="24"/>
        </w:rPr>
        <w:t>".</w:t>
      </w:r>
    </w:p>
    <w:p w14:paraId="6A654BC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B17E841"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F35E7D7"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20C2855" w14:textId="19352389"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BC6DD3">
        <w:rPr>
          <w:rFonts w:ascii="GHEA Grapalat" w:hAnsi="GHEA Grapalat"/>
          <w:i w:val="0"/>
          <w:sz w:val="24"/>
          <w:szCs w:val="24"/>
        </w:rPr>
        <w:t>Полиграфические и распределительные услуги</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w:t>
      </w:r>
      <w:r w:rsidR="00B64554">
        <w:rPr>
          <w:rFonts w:ascii="GHEA Grapalat" w:hAnsi="GHEA Grapalat"/>
          <w:i w:val="0"/>
          <w:sz w:val="24"/>
          <w:szCs w:val="24"/>
        </w:rPr>
        <w:t>Мемориальный Комплекс Сардарапатской Битвы, Национальный Музей Этнографии Армян И Истории Освободительной Борьбы” ГНКО</w:t>
      </w:r>
      <w:r w:rsidRPr="009044F1">
        <w:rPr>
          <w:rFonts w:ascii="GHEA Grapalat" w:hAnsi="GHEA Grapalat"/>
          <w:i w:val="0"/>
          <w:sz w:val="24"/>
          <w:szCs w:val="24"/>
        </w:rPr>
        <w:t>", которые сгруппированы в лоты "</w:t>
      </w:r>
      <w:r w:rsidR="00BC6DD3" w:rsidRPr="00BC6DD3">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63A28C83" w14:textId="77777777" w:rsidTr="00F32DDC">
        <w:trPr>
          <w:jc w:val="center"/>
        </w:trPr>
        <w:tc>
          <w:tcPr>
            <w:tcW w:w="2634" w:type="dxa"/>
            <w:gridSpan w:val="2"/>
            <w:vAlign w:val="center"/>
          </w:tcPr>
          <w:p w14:paraId="2773F6DC"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26D20F52"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20803C25" w14:textId="77777777" w:rsidTr="00970424">
        <w:trPr>
          <w:jc w:val="center"/>
        </w:trPr>
        <w:tc>
          <w:tcPr>
            <w:tcW w:w="1216" w:type="dxa"/>
            <w:vAlign w:val="center"/>
          </w:tcPr>
          <w:p w14:paraId="6DF5619E"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79AED70B"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437CA985"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B64554" w:rsidRPr="009044F1" w14:paraId="61CF6606" w14:textId="77777777" w:rsidTr="007E17B9">
        <w:trPr>
          <w:jc w:val="center"/>
        </w:trPr>
        <w:tc>
          <w:tcPr>
            <w:tcW w:w="1216" w:type="dxa"/>
            <w:vAlign w:val="center"/>
          </w:tcPr>
          <w:p w14:paraId="72900F56" w14:textId="77777777" w:rsidR="00B64554" w:rsidRPr="009044F1" w:rsidRDefault="00B64554" w:rsidP="00B64554">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tcPr>
          <w:p w14:paraId="1BA9436A" w14:textId="3869750C" w:rsidR="00B64554" w:rsidRPr="00460055" w:rsidRDefault="00BC6DD3" w:rsidP="00B64554">
            <w:pPr>
              <w:pStyle w:val="23"/>
              <w:widowControl w:val="0"/>
              <w:spacing w:after="120" w:line="240" w:lineRule="auto"/>
              <w:ind w:firstLine="0"/>
              <w:jc w:val="center"/>
              <w:rPr>
                <w:rFonts w:ascii="GHEA Grapalat" w:hAnsi="GHEA Grapalat"/>
                <w:iCs/>
                <w:sz w:val="18"/>
                <w:szCs w:val="18"/>
              </w:rPr>
            </w:pPr>
            <w:r w:rsidRPr="00BC6DD3">
              <w:rPr>
                <w:rFonts w:ascii="GHEA Grapalat" w:hAnsi="GHEA Grapalat"/>
                <w:iCs/>
                <w:sz w:val="18"/>
                <w:szCs w:val="18"/>
              </w:rPr>
              <w:t>800000</w:t>
            </w:r>
          </w:p>
        </w:tc>
        <w:tc>
          <w:tcPr>
            <w:tcW w:w="6600" w:type="dxa"/>
          </w:tcPr>
          <w:p w14:paraId="478C0602" w14:textId="5C8ADB87" w:rsidR="00B64554" w:rsidRPr="00B64554" w:rsidRDefault="00BC6DD3" w:rsidP="00B64554">
            <w:pPr>
              <w:pStyle w:val="23"/>
              <w:widowControl w:val="0"/>
              <w:spacing w:after="120" w:line="240" w:lineRule="auto"/>
              <w:ind w:firstLine="0"/>
              <w:rPr>
                <w:rFonts w:ascii="GHEA Grapalat" w:hAnsi="GHEA Grapalat"/>
                <w:iCs/>
                <w:sz w:val="18"/>
                <w:szCs w:val="18"/>
              </w:rPr>
            </w:pPr>
            <w:r>
              <w:rPr>
                <w:rFonts w:ascii="GHEA Grapalat" w:hAnsi="GHEA Grapalat"/>
                <w:iCs/>
                <w:sz w:val="18"/>
                <w:szCs w:val="18"/>
              </w:rPr>
              <w:t>Полиграфические и распределительные услуги</w:t>
            </w:r>
          </w:p>
        </w:tc>
      </w:tr>
    </w:tbl>
    <w:p w14:paraId="44289576"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63FAB9BD" w14:textId="77777777" w:rsidR="00096865" w:rsidRPr="009044F1" w:rsidRDefault="00096865" w:rsidP="0090750F">
      <w:pPr>
        <w:widowControl w:val="0"/>
        <w:spacing w:after="160"/>
        <w:ind w:firstLine="567"/>
        <w:rPr>
          <w:rFonts w:ascii="GHEA Grapalat" w:hAnsi="GHEA Grapalat" w:cs="Sylfaen"/>
          <w:i/>
        </w:rPr>
      </w:pPr>
    </w:p>
    <w:p w14:paraId="24B47AC1"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3AD5F197"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3CA1FF8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DD4B76F"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548DEB8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63924BF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E7981CB"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14:paraId="16754FFF" w14:textId="77777777"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2D8A97DE" w14:textId="77777777" w:rsidR="001F0358" w:rsidRPr="009044F1" w:rsidRDefault="001F0358" w:rsidP="00B46D58">
      <w:pPr>
        <w:widowControl w:val="0"/>
        <w:tabs>
          <w:tab w:val="left" w:pos="1134"/>
        </w:tabs>
        <w:spacing w:after="160"/>
        <w:ind w:firstLine="567"/>
        <w:jc w:val="both"/>
        <w:rPr>
          <w:rFonts w:ascii="GHEA Grapalat" w:hAnsi="GHEA Grapalat"/>
        </w:rPr>
      </w:pPr>
    </w:p>
    <w:p w14:paraId="38F0FC43"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00A5D4D"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78AA06F8"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DDA5A8C"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2CD0697A"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526B4523"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7848250E"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2C28605" w14:textId="77777777"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B9C3213"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239EEF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90CE5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548FFA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C8482E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29EE4E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4C178D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D44DB98"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5A91EB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40D7EF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14:paraId="44CDCEFC"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68A650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6518778"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20C6D199"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0663AD9B"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3907D0AD"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BDD4D9E"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3F79F41"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7DA5805D"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13A6473" w14:textId="77777777" w:rsidR="00FE2CCB" w:rsidRDefault="00FE2CCB" w:rsidP="00407DB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482C6293" w14:textId="77777777"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14:paraId="69CE703A"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2FB43E35" w14:textId="77777777" w:rsidR="00BD2C67" w:rsidRPr="001115E9" w:rsidRDefault="00BD2C67" w:rsidP="00B46D58">
      <w:pPr>
        <w:widowControl w:val="0"/>
        <w:spacing w:after="160"/>
        <w:jc w:val="center"/>
        <w:rPr>
          <w:rFonts w:ascii="GHEA Grapalat" w:hAnsi="GHEA Grapalat"/>
          <w:b/>
        </w:rPr>
      </w:pPr>
    </w:p>
    <w:p w14:paraId="30C348A1"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lastRenderedPageBreak/>
        <w:t xml:space="preserve">И ПОРЯДОК ВНЕСЕНИЯ ИЗМЕНЕНИЯ В ПРИГЛАШЕНИЕ </w:t>
      </w:r>
    </w:p>
    <w:p w14:paraId="4EC6060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DE13313"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63712A28"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76B1A99"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2E81FCC"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0E18A22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w:t>
      </w:r>
      <w:r w:rsidR="00F9791A" w:rsidRPr="00F9791A">
        <w:rPr>
          <w:rFonts w:ascii="GHEA Grapalat" w:hAnsi="GHEA Grapalat"/>
          <w:lang w:val="hy-AM"/>
        </w:rPr>
        <w:lastRenderedPageBreak/>
        <w:t xml:space="preserve">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210E810"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3"/>
        <w:t>6</w:t>
      </w:r>
      <w:r w:rsidRPr="009044F1">
        <w:rPr>
          <w:rFonts w:ascii="GHEA Grapalat" w:hAnsi="GHEA Grapalat"/>
        </w:rPr>
        <w:t xml:space="preserve">. </w:t>
      </w:r>
    </w:p>
    <w:p w14:paraId="3DA3955D" w14:textId="77777777" w:rsidR="00B051BE" w:rsidRPr="009044F1" w:rsidRDefault="00B051BE" w:rsidP="00B46D58">
      <w:pPr>
        <w:widowControl w:val="0"/>
        <w:spacing w:after="160"/>
        <w:jc w:val="center"/>
        <w:rPr>
          <w:rFonts w:ascii="GHEA Grapalat" w:hAnsi="GHEA Grapalat"/>
          <w:b/>
        </w:rPr>
      </w:pPr>
    </w:p>
    <w:p w14:paraId="47A5EBAC"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34F0BFD"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A8BAEF8" w14:textId="77777777" w:rsidR="00486B55" w:rsidRPr="00EF3663" w:rsidRDefault="000968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BC43390" w14:textId="77777777" w:rsidR="00096865" w:rsidRPr="00EF3663"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60FB027D"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90750F">
        <w:rPr>
          <w:rFonts w:ascii="GHEA Grapalat" w:hAnsi="GHEA Grapalat"/>
          <w:sz w:val="24"/>
          <w:szCs w:val="24"/>
        </w:rPr>
        <w:t>запрос котировок</w:t>
      </w:r>
      <w:r w:rsidRPr="009044F1">
        <w:rPr>
          <w:rFonts w:ascii="GHEA Grapalat" w:hAnsi="GHEA Grapalat"/>
          <w:sz w:val="24"/>
          <w:szCs w:val="24"/>
        </w:rPr>
        <w:t>.</w:t>
      </w:r>
    </w:p>
    <w:p w14:paraId="189B53E6" w14:textId="07D6286D" w:rsidR="000371A2" w:rsidRPr="00EF3663"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EF3663" w:rsidRPr="00EF3663">
        <w:rPr>
          <w:rFonts w:ascii="GHEA Grapalat" w:hAnsi="GHEA Grapalat"/>
          <w:sz w:val="24"/>
          <w:szCs w:val="24"/>
        </w:rPr>
        <w:t xml:space="preserve"> </w:t>
      </w:r>
      <w:r w:rsidR="00460055" w:rsidRPr="00460055">
        <w:rPr>
          <w:rFonts w:ascii="GHEA Grapalat" w:hAnsi="GHEA Grapalat"/>
          <w:sz w:val="24"/>
          <w:szCs w:val="24"/>
        </w:rPr>
        <w:t xml:space="preserve">Аракс с., Даниел-Бек Пирумян ул., 1 дом </w:t>
      </w:r>
      <w:r>
        <w:rPr>
          <w:rFonts w:ascii="GHEA Grapalat" w:hAnsi="GHEA Grapalat"/>
          <w:sz w:val="24"/>
          <w:szCs w:val="24"/>
        </w:rPr>
        <w:t>" не позднее, чем "</w:t>
      </w:r>
      <w:r w:rsidR="00EF3663" w:rsidRPr="00EF3663">
        <w:rPr>
          <w:rFonts w:ascii="GHEA Grapalat" w:hAnsi="GHEA Grapalat"/>
          <w:sz w:val="24"/>
          <w:szCs w:val="24"/>
        </w:rPr>
        <w:t>1</w:t>
      </w:r>
      <w:r w:rsidR="00460055" w:rsidRPr="00460055">
        <w:rPr>
          <w:rFonts w:ascii="GHEA Grapalat" w:hAnsi="GHEA Grapalat"/>
          <w:sz w:val="24"/>
          <w:szCs w:val="24"/>
        </w:rPr>
        <w:t>2</w:t>
      </w:r>
      <w:r w:rsidR="00EF3663" w:rsidRPr="00EF3663">
        <w:rPr>
          <w:rFonts w:ascii="GHEA Grapalat" w:hAnsi="GHEA Grapalat"/>
          <w:sz w:val="24"/>
          <w:szCs w:val="24"/>
        </w:rPr>
        <w:t>.</w:t>
      </w:r>
      <w:r w:rsidR="00BC6DD3" w:rsidRPr="00BC6DD3">
        <w:rPr>
          <w:rFonts w:ascii="GHEA Grapalat" w:hAnsi="GHEA Grapalat"/>
          <w:sz w:val="24"/>
          <w:szCs w:val="24"/>
        </w:rPr>
        <w:t>0</w:t>
      </w:r>
      <w:r w:rsidR="00EF3663" w:rsidRPr="00EF3663">
        <w:rPr>
          <w:rFonts w:ascii="GHEA Grapalat" w:hAnsi="GHEA Grapalat"/>
          <w:sz w:val="24"/>
          <w:szCs w:val="24"/>
        </w:rPr>
        <w:t>0</w:t>
      </w:r>
      <w:r>
        <w:rPr>
          <w:rFonts w:ascii="GHEA Grapalat" w:hAnsi="GHEA Grapalat"/>
          <w:sz w:val="24"/>
          <w:szCs w:val="24"/>
        </w:rPr>
        <w:t>" часов "</w:t>
      </w:r>
      <w:r w:rsidR="00EF3663" w:rsidRPr="00EF3663">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9EE53E8" w14:textId="74E29DB9"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EF3663">
        <w:rPr>
          <w:rFonts w:ascii="GHEA Grapalat" w:hAnsi="GHEA Grapalat"/>
          <w:sz w:val="24"/>
          <w:szCs w:val="24"/>
        </w:rPr>
        <w:t xml:space="preserve"> "</w:t>
      </w:r>
      <w:r w:rsidR="00EF3663" w:rsidRPr="00EF3663">
        <w:rPr>
          <w:rFonts w:ascii="GHEA Grapalat" w:hAnsi="GHEA Grapalat"/>
          <w:sz w:val="24"/>
          <w:szCs w:val="24"/>
        </w:rPr>
        <w:t>Сирарпи Бекташян</w:t>
      </w:r>
      <w:r w:rsidRPr="00EF3663">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w:t>
      </w:r>
      <w:r>
        <w:rPr>
          <w:rFonts w:ascii="GHEA Grapalat" w:hAnsi="GHEA Grapalat"/>
          <w:sz w:val="24"/>
          <w:szCs w:val="24"/>
        </w:rPr>
        <w:lastRenderedPageBreak/>
        <w:t xml:space="preserve">секретарем. </w:t>
      </w:r>
    </w:p>
    <w:p w14:paraId="6715AB58"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455B346C"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6F6EAD3"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99B8774"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3EA84F13"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59EE4EE3"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2655432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FFD8C67"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2D001A78"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8043945"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4"/>
        <w:t>7</w:t>
      </w:r>
    </w:p>
    <w:p w14:paraId="5515F770"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6C268C4"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B3A0251"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77B27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A0685A6"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7422C6A"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60AEA2B1"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6A4456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706755B"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1DD0D2BE"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6F317CB7"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588A7370"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527B6C5F"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63F96CCC"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72CFCAB6"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У-цена на максимальную единицу предоставленной услуги</w:t>
      </w:r>
      <w:r w:rsidR="00F00004">
        <w:rPr>
          <w:rFonts w:ascii="GHEA Grapalat" w:hAnsi="GHEA Grapalat"/>
          <w:sz w:val="24"/>
          <w:szCs w:val="24"/>
        </w:rPr>
        <w:t>,</w:t>
      </w:r>
    </w:p>
    <w:p w14:paraId="28A0AAF2"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36CABF16"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B11792C"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0862601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10CC9F7" w14:textId="1A528B34"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00BC6DD3">
        <w:rPr>
          <w:rFonts w:ascii="GHEA Grapalat" w:hAnsi="GHEA Grapalat"/>
          <w:sz w:val="24"/>
          <w:szCs w:val="24"/>
        </w:rPr>
        <w:t>Полиграфические и распределительные услуги</w:t>
      </w:r>
      <w:r w:rsidRPr="009044F1">
        <w:rPr>
          <w:rFonts w:ascii="GHEA Grapalat" w:hAnsi="GHEA Grapalat"/>
          <w:sz w:val="24"/>
          <w:szCs w:val="24"/>
        </w:rPr>
        <w:t xml:space="preserve"> заполнено правильно</w:t>
      </w:r>
      <w:r w:rsidR="00565078" w:rsidRPr="00565078">
        <w:rPr>
          <w:rFonts w:ascii="GHEA Grapalat" w:hAnsi="GHEA Grapalat"/>
          <w:sz w:val="24"/>
          <w:szCs w:val="24"/>
        </w:rPr>
        <w:t>;</w:t>
      </w:r>
    </w:p>
    <w:p w14:paraId="22ACD562"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5B82E379"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475D6EC0"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666E94C3"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3B4DF4F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38BAEEA3"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7661AD5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C42EEE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4ED475D4" w14:textId="77777777" w:rsidR="009D180E" w:rsidRDefault="009D180E" w:rsidP="00B46D58">
      <w:pPr>
        <w:widowControl w:val="0"/>
        <w:spacing w:after="160"/>
        <w:ind w:left="567" w:right="565"/>
        <w:jc w:val="center"/>
        <w:rPr>
          <w:rFonts w:ascii="GHEA Grapalat" w:hAnsi="GHEA Grapalat"/>
          <w:b/>
          <w:lang w:val="hy-AM"/>
        </w:rPr>
      </w:pPr>
    </w:p>
    <w:p w14:paraId="47B9124B" w14:textId="77777777" w:rsidR="00416546" w:rsidRDefault="00416546" w:rsidP="00B46D58">
      <w:pPr>
        <w:widowControl w:val="0"/>
        <w:spacing w:after="160"/>
        <w:ind w:left="567" w:right="565"/>
        <w:jc w:val="center"/>
        <w:rPr>
          <w:rFonts w:ascii="GHEA Grapalat" w:hAnsi="GHEA Grapalat"/>
          <w:b/>
        </w:rPr>
      </w:pPr>
    </w:p>
    <w:p w14:paraId="21FF9DA4"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64F609C"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E3A3E2E"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B7027B3" w14:textId="77777777" w:rsidR="0090750F" w:rsidRDefault="0090750F" w:rsidP="00A9098A">
      <w:pPr>
        <w:widowControl w:val="0"/>
        <w:spacing w:after="160"/>
        <w:jc w:val="center"/>
        <w:rPr>
          <w:rFonts w:ascii="GHEA Grapalat" w:hAnsi="GHEA Grapalat"/>
          <w:b/>
        </w:rPr>
      </w:pPr>
    </w:p>
    <w:p w14:paraId="48AFF8AF"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1E438C1" w14:textId="5C0A3551"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F3663" w:rsidRPr="00EF3663">
        <w:rPr>
          <w:rFonts w:ascii="GHEA Grapalat" w:hAnsi="GHEA Grapalat"/>
          <w:sz w:val="24"/>
          <w:szCs w:val="24"/>
        </w:rPr>
        <w:t>7</w:t>
      </w:r>
      <w:r w:rsidR="00A9098A" w:rsidRPr="00AD29CE">
        <w:rPr>
          <w:rFonts w:ascii="GHEA Grapalat" w:hAnsi="GHEA Grapalat"/>
          <w:sz w:val="24"/>
          <w:szCs w:val="24"/>
        </w:rPr>
        <w:t>"-ый день в "</w:t>
      </w:r>
      <w:r w:rsidR="00EF3663" w:rsidRPr="00EF3663">
        <w:rPr>
          <w:rFonts w:ascii="GHEA Grapalat" w:hAnsi="GHEA Grapalat"/>
          <w:sz w:val="24"/>
          <w:szCs w:val="24"/>
        </w:rPr>
        <w:t>1</w:t>
      </w:r>
      <w:r w:rsidR="00460055" w:rsidRPr="00460055">
        <w:rPr>
          <w:rFonts w:ascii="GHEA Grapalat" w:hAnsi="GHEA Grapalat"/>
          <w:sz w:val="24"/>
          <w:szCs w:val="24"/>
        </w:rPr>
        <w:t>2</w:t>
      </w:r>
      <w:r w:rsidR="00EF3663" w:rsidRPr="00EF3663">
        <w:rPr>
          <w:rFonts w:ascii="GHEA Grapalat" w:hAnsi="GHEA Grapalat"/>
          <w:sz w:val="24"/>
          <w:szCs w:val="24"/>
        </w:rPr>
        <w:t>.</w:t>
      </w:r>
      <w:r w:rsidR="00BC6DD3" w:rsidRPr="00BC6DD3">
        <w:rPr>
          <w:rFonts w:ascii="GHEA Grapalat" w:hAnsi="GHEA Grapalat"/>
          <w:sz w:val="24"/>
          <w:szCs w:val="24"/>
        </w:rPr>
        <w:t>0</w:t>
      </w:r>
      <w:r w:rsidR="00EF3663" w:rsidRPr="00EF3663">
        <w:rPr>
          <w:rFonts w:ascii="GHEA Grapalat" w:hAnsi="GHEA Grapalat"/>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4B61FC29"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091385A4"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CFAA8C3"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72925EB"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0A0837D"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8E10116"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AF3AF69"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19D4A41"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A3663E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w:t>
      </w:r>
      <w:r w:rsidRPr="009044F1">
        <w:rPr>
          <w:rFonts w:ascii="GHEA Grapalat" w:hAnsi="GHEA Grapalat"/>
        </w:rPr>
        <w:lastRenderedPageBreak/>
        <w:t>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03A24E10"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04996C72"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5"/>
        <w:t>9</w:t>
      </w:r>
      <w:r w:rsidR="00A01157">
        <w:rPr>
          <w:rFonts w:ascii="GHEA Grapalat" w:hAnsi="GHEA Grapalat"/>
          <w:i w:val="0"/>
          <w:sz w:val="24"/>
          <w:szCs w:val="24"/>
        </w:rPr>
        <w:t>.</w:t>
      </w:r>
    </w:p>
    <w:p w14:paraId="0CE20079"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5538D82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00C8505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1FBEF818"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C40661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988C1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1 статьи 37 Закона </w:t>
      </w:r>
      <w:r w:rsidR="006F77BF" w:rsidRPr="00CA3860">
        <w:rPr>
          <w:rFonts w:ascii="GHEA Grapalat" w:hAnsi="GHEA Grapalat"/>
          <w:sz w:val="24"/>
          <w:szCs w:val="24"/>
        </w:rPr>
        <w:lastRenderedPageBreak/>
        <w:t>объявляется несостоявшейся</w:t>
      </w:r>
      <w:r w:rsidR="006F77BF">
        <w:rPr>
          <w:rFonts w:ascii="GHEA Grapalat" w:hAnsi="GHEA Grapalat"/>
          <w:sz w:val="24"/>
          <w:szCs w:val="24"/>
        </w:rPr>
        <w:t>.</w:t>
      </w:r>
    </w:p>
    <w:p w14:paraId="7043B5A8"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09CE3AB"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DD6F7DA" w14:textId="77777777"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14:paraId="4AEF5337"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A5849D5" w14:textId="77777777"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08155CF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69BB7AF"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w:t>
      </w:r>
      <w:r w:rsidR="00E46770" w:rsidRPr="00B6749E">
        <w:rPr>
          <w:rFonts w:ascii="GHEA Grapalat" w:hAnsi="GHEA Grapalat"/>
          <w:sz w:val="24"/>
          <w:szCs w:val="24"/>
        </w:rPr>
        <w:lastRenderedPageBreak/>
        <w:t>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EE29383"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541C163"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6A4C0AA"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980217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906E55"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 xml:space="preserve">На следующий </w:t>
      </w:r>
      <w:r w:rsidR="00BD06DB" w:rsidRPr="00050A4A">
        <w:rPr>
          <w:rFonts w:ascii="GHEA Grapalat" w:hAnsi="GHEA Grapalat"/>
        </w:rPr>
        <w:lastRenderedPageBreak/>
        <w:t>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76E56AC6"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5A3E1B19"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A280F3"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439AF36" w14:textId="77777777"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14:paraId="740388A6" w14:textId="77777777"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469E46EF" w14:textId="77777777"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lastRenderedPageBreak/>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411417C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AE084F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25A75A9"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360C47C"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25EBF0F"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7D47F95"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6"/>
        <w:t>10</w:t>
      </w:r>
      <w:r w:rsidRPr="009044F1">
        <w:rPr>
          <w:rFonts w:ascii="GHEA Grapalat" w:hAnsi="GHEA Grapalat"/>
          <w:sz w:val="24"/>
          <w:szCs w:val="24"/>
        </w:rPr>
        <w:t xml:space="preserve">. </w:t>
      </w:r>
    </w:p>
    <w:p w14:paraId="5E2F6EDD"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5CBCF82A"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88941F7"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w:t>
      </w:r>
      <w:r w:rsidRPr="009044F1">
        <w:rPr>
          <w:rFonts w:ascii="GHEA Grapalat" w:hAnsi="GHEA Grapalat"/>
          <w:sz w:val="24"/>
          <w:szCs w:val="24"/>
        </w:rPr>
        <w:lastRenderedPageBreak/>
        <w:t>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4B4915A"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3E38DD6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6925245"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66AEE17"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5F3CDE11"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3D2019BA"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1387CF76"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C2EA201"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0409ECCA"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0BCDAE7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CABD89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17A0D0E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0F7B02AA"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 xml:space="preserve">срок, предусмотренный </w:t>
      </w:r>
      <w:r w:rsidR="00FA59BE">
        <w:rPr>
          <w:rFonts w:ascii="GHEA Grapalat" w:hAnsi="GHEA Grapalat"/>
        </w:rPr>
        <w:t>уведомлением</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случае, если проектом заключаемого договора предусмотрена предоплата </w:t>
      </w:r>
      <w:r w:rsidR="00FA59BE">
        <w:rPr>
          <w:rFonts w:ascii="GHEA Grapalat" w:hAnsi="GHEA Grapalat"/>
        </w:rPr>
        <w:t>-</w:t>
      </w:r>
      <w:r w:rsidR="00B06EC9">
        <w:rPr>
          <w:rFonts w:ascii="GHEA Grapalat" w:hAnsi="GHEA Grapalat"/>
        </w:rPr>
        <w:t xml:space="preserve">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7D21F7F0"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B31BDA2"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E44A4A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0A6E5CDD"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BE227E">
        <w:rPr>
          <w:rFonts w:ascii="GHEA Grapalat" w:hAnsi="GHEA Grapalat"/>
          <w:lang w:val="hy-AM"/>
        </w:rPr>
        <w:t xml:space="preserve">«» </w:t>
      </w:r>
      <w:r w:rsidR="007C56B2" w:rsidRPr="00F818E0">
        <w:rPr>
          <w:rFonts w:ascii="GHEA Grapalat" w:hAnsi="GHEA Grapalat"/>
        </w:rPr>
        <w:t>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46ED3FDC"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
    <w:p w14:paraId="16B7AFE5" w14:textId="77777777" w:rsidR="00E271A0" w:rsidRDefault="00384973">
      <w:pPr>
        <w:rPr>
          <w:rFonts w:ascii="GHEA Grapalat" w:hAnsi="GHEA Grapalat" w:cs="Sylfaen"/>
        </w:rPr>
      </w:pPr>
      <w:r>
        <w:rPr>
          <w:rFonts w:ascii="GHEA Grapalat" w:hAnsi="GHEA Grapalat" w:cs="Sylfaen"/>
        </w:rPr>
        <w:t>-----------------------------------------------</w:t>
      </w:r>
    </w:p>
    <w:p w14:paraId="1FE396EC" w14:textId="77777777" w:rsidR="00B648A3" w:rsidRPr="00C224A2" w:rsidRDefault="00E271A0" w:rsidP="00B648A3">
      <w:pPr>
        <w:widowControl w:val="0"/>
        <w:tabs>
          <w:tab w:val="left" w:pos="1276"/>
        </w:tabs>
        <w:rPr>
          <w:i/>
          <w:sz w:val="18"/>
          <w:szCs w:val="18"/>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00B648A3">
        <w:rPr>
          <w:rFonts w:ascii="Cambria" w:hAnsi="Cambria"/>
          <w:i/>
          <w:sz w:val="18"/>
          <w:szCs w:val="18"/>
        </w:rPr>
        <w:t>а</w:t>
      </w:r>
      <w:r w:rsidR="00B648A3" w:rsidRPr="008D5170">
        <w:rPr>
          <w:rFonts w:ascii="Times Armenian" w:hAnsi="Times Armenian"/>
          <w:i/>
          <w:sz w:val="18"/>
          <w:szCs w:val="18"/>
        </w:rPr>
        <w:t xml:space="preserve"> </w:t>
      </w:r>
      <w:r w:rsidR="00B648A3" w:rsidRPr="000C4C7C">
        <w:rPr>
          <w:rFonts w:ascii="GHEA Grapalat" w:hAnsi="GHEA Grapalat" w:cs="Sylfaen"/>
          <w:lang w:val="hy-AM"/>
        </w:rPr>
        <w:t>)</w:t>
      </w:r>
      <w:r w:rsidR="00B648A3">
        <w:rPr>
          <w:rFonts w:ascii="GHEA Grapalat" w:hAnsi="GHEA Grapalat" w:cs="Sylfaen"/>
        </w:rPr>
        <w:t xml:space="preserve"> </w:t>
      </w:r>
      <w:r w:rsidR="00B648A3"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14:paraId="79218E15" w14:textId="77777777" w:rsidR="00E271A0" w:rsidRPr="000B15AE" w:rsidRDefault="00B648A3" w:rsidP="00B648A3">
      <w:pPr>
        <w:pStyle w:val="af2"/>
        <w:jc w:val="both"/>
        <w:rPr>
          <w:rFonts w:ascii="GHEA Grapalat" w:hAnsi="GHEA Grapalat"/>
          <w:i/>
          <w:sz w:val="16"/>
          <w:szCs w:val="16"/>
        </w:rPr>
      </w:pP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E271A0"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GHEA Grapalat" w:hAnsi="GHEA Grapalat"/>
          <w:i/>
          <w:sz w:val="16"/>
          <w:szCs w:val="16"/>
          <w:lang w:val="hy-AM"/>
        </w:rPr>
        <w:t>«»</w:t>
      </w:r>
      <w:r w:rsidR="00E271A0" w:rsidRPr="00AA15C4">
        <w:rPr>
          <w:rFonts w:ascii="GHEA Grapalat" w:hAnsi="GHEA Grapalat"/>
          <w:i/>
          <w:sz w:val="16"/>
          <w:szCs w:val="16"/>
        </w:rPr>
        <w:t xml:space="preserve"> рабочих дней. " исключается из пункта 10.1, если </w:t>
      </w:r>
    </w:p>
    <w:p w14:paraId="1754BE3B"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912A7FD"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w:t>
      </w:r>
      <w:r w:rsidRPr="00AA15C4">
        <w:rPr>
          <w:rFonts w:ascii="GHEA Grapalat" w:hAnsi="GHEA Grapalat"/>
          <w:i/>
          <w:sz w:val="16"/>
          <w:szCs w:val="16"/>
        </w:rPr>
        <w:lastRenderedPageBreak/>
        <w:t>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4BC3647C" w14:textId="77777777" w:rsidR="0085658A" w:rsidRDefault="0085658A">
      <w:pPr>
        <w:rPr>
          <w:rFonts w:ascii="GHEA Grapalat" w:hAnsi="GHEA Grapalat"/>
        </w:rPr>
      </w:pPr>
    </w:p>
    <w:p w14:paraId="21F2BF24" w14:textId="77777777" w:rsidR="0085658A" w:rsidRDefault="0085658A">
      <w:pPr>
        <w:rPr>
          <w:rFonts w:ascii="GHEA Grapalat" w:hAnsi="GHEA Grapalat"/>
        </w:rPr>
      </w:pPr>
    </w:p>
    <w:p w14:paraId="789B969A"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03ED7993"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485DB7F8"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E678E71"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75D06DB9" w14:textId="77777777" w:rsidR="00055FCF" w:rsidRDefault="00055FCF">
      <w:pPr>
        <w:rPr>
          <w:rFonts w:ascii="GHEA Grapalat" w:hAnsi="GHEA Grapalat"/>
        </w:rPr>
      </w:pPr>
      <w:r>
        <w:rPr>
          <w:rFonts w:ascii="GHEA Grapalat" w:hAnsi="GHEA Grapalat"/>
        </w:rPr>
        <w:t>--------------------------</w:t>
      </w:r>
    </w:p>
    <w:p w14:paraId="580E48E4" w14:textId="77777777"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370F483E" w14:textId="77777777"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w:t>
      </w:r>
      <w:r w:rsidR="008641AA">
        <w:rPr>
          <w:rFonts w:ascii="GHEA Grapalat" w:hAnsi="GHEA Grapalat"/>
          <w:i/>
        </w:rPr>
        <w:t>,</w:t>
      </w:r>
      <w:r w:rsidRPr="009F031B">
        <w:rPr>
          <w:rFonts w:ascii="GHEA Grapalat" w:hAnsi="GHEA Grapalat"/>
          <w:i/>
        </w:rPr>
        <w:t xml:space="preserve"> то из настоящего абзаца исключаются слова "или гарантии, предоставленные банками "</w:t>
      </w:r>
      <w:r w:rsidRPr="009F031B">
        <w:rPr>
          <w:rFonts w:ascii="Cambria Math" w:hAnsi="Cambria Math" w:cs="Cambria Math"/>
          <w:i/>
        </w:rPr>
        <w:t>․</w:t>
      </w:r>
    </w:p>
    <w:p w14:paraId="60533E33"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48615E6"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702FD8F"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28C62B18" w14:textId="77777777" w:rsidR="00816D27" w:rsidRDefault="00816D27">
      <w:pPr>
        <w:rPr>
          <w:rFonts w:ascii="GHEA Grapalat" w:hAnsi="GHEA Grapalat" w:cs="Sylfaen"/>
        </w:rPr>
      </w:pPr>
      <w:r>
        <w:rPr>
          <w:rFonts w:ascii="GHEA Grapalat" w:hAnsi="GHEA Grapalat" w:cs="Sylfaen"/>
        </w:rPr>
        <w:br w:type="page"/>
      </w:r>
    </w:p>
    <w:p w14:paraId="557010E2"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7"/>
        <w:t>11</w:t>
      </w:r>
    </w:p>
    <w:p w14:paraId="47448DC9"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7E6A7A">
        <w:rPr>
          <w:rFonts w:ascii="GHEA Grapalat" w:hAnsi="GHEA Grapalat" w:cs="Sylfaen"/>
        </w:rPr>
        <w:t xml:space="preserve">, </w:t>
      </w:r>
      <w:r w:rsidR="00DC7702">
        <w:rPr>
          <w:rFonts w:ascii="GHEA Grapalat" w:hAnsi="GHEA Grapalat" w:cs="Sylfaen"/>
          <w:lang w:val="hy-AM"/>
        </w:rPr>
        <w:t>если выполнение контракта (соглашения) не является поэтапным</w:t>
      </w:r>
      <w:r w:rsidR="007E6A7A">
        <w:rPr>
          <w:rFonts w:ascii="GHEA Grapalat" w:hAnsi="GHEA Grapalat" w:cs="Sylfaen"/>
        </w:rPr>
        <w:t>.</w:t>
      </w:r>
    </w:p>
    <w:p w14:paraId="2C003023"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1E437992"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8"/>
        <w:t>12</w:t>
      </w:r>
      <w:r w:rsidR="00375E5E" w:rsidRPr="00853D2D">
        <w:rPr>
          <w:rFonts w:ascii="GHEA Grapalat" w:hAnsi="GHEA Grapalat"/>
        </w:rPr>
        <w:t>.</w:t>
      </w:r>
    </w:p>
    <w:p w14:paraId="1D9B9B20"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759AE03B"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w:t>
      </w:r>
      <w:r w:rsidR="00030D40" w:rsidRPr="009044F1">
        <w:rPr>
          <w:rFonts w:ascii="GHEA Grapalat" w:hAnsi="GHEA Grapalat"/>
        </w:rPr>
        <w:lastRenderedPageBreak/>
        <w:t xml:space="preserve">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1992DD2"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C7FAAD3"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8C9632D"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70EE9F5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0D64DA2E" w14:textId="77777777" w:rsidR="002807DD" w:rsidRDefault="002807DD" w:rsidP="002807DD">
      <w:pPr>
        <w:rPr>
          <w:rFonts w:ascii="GHEA Grapalat" w:hAnsi="GHEA Grapalat"/>
          <w:b/>
        </w:rPr>
      </w:pPr>
      <w:r>
        <w:rPr>
          <w:rFonts w:ascii="GHEA Grapalat" w:hAnsi="GHEA Grapalat"/>
          <w:b/>
        </w:rPr>
        <w:t xml:space="preserve">                         </w:t>
      </w:r>
    </w:p>
    <w:p w14:paraId="7112C217"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77ACF313"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40F61085"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3AE49875"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6EB987AF"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5E9733D7" w14:textId="77777777" w:rsidR="00DA751A" w:rsidRDefault="00DA751A" w:rsidP="002807DD">
      <w:pPr>
        <w:rPr>
          <w:rFonts w:ascii="GHEA Grapalat" w:hAnsi="GHEA Grapalat"/>
          <w:b/>
        </w:rPr>
      </w:pPr>
    </w:p>
    <w:p w14:paraId="69ACB544"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1B2DCB4" w14:textId="77777777" w:rsidR="002807DD" w:rsidRPr="009044F1" w:rsidRDefault="002807DD" w:rsidP="002807DD">
      <w:pPr>
        <w:rPr>
          <w:rFonts w:ascii="GHEA Grapalat" w:hAnsi="GHEA Grapalat" w:cs="Arial"/>
          <w:b/>
        </w:rPr>
      </w:pPr>
    </w:p>
    <w:p w14:paraId="65C9A78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42DB4F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8848BB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9"/>
        <w:t>13</w:t>
      </w:r>
      <w:r w:rsidRPr="009044F1">
        <w:rPr>
          <w:rFonts w:ascii="GHEA Grapalat" w:hAnsi="GHEA Grapalat"/>
        </w:rPr>
        <w:t>.</w:t>
      </w:r>
    </w:p>
    <w:p w14:paraId="3FF20FA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450524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870BC30"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7F07432"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EA69E8B"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391D286B"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EA45642"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18DDD18"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A67C79E"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A61F9C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BB8FB8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2970E0A"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80269DB"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FA3B054"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5B06214"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AAF71C1"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7ABE6CF"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8C26A0A"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56AEF7B" w14:textId="77777777" w:rsidR="00167353" w:rsidRDefault="00167353" w:rsidP="00167353">
      <w:pPr>
        <w:jc w:val="both"/>
        <w:rPr>
          <w:rFonts w:ascii="GHEA Grapalat" w:hAnsi="GHEA Grapalat"/>
        </w:rPr>
      </w:pPr>
      <w:r w:rsidRPr="00570BBD">
        <w:rPr>
          <w:rFonts w:ascii="GHEA Grapalat" w:hAnsi="GHEA Grapalat"/>
        </w:rPr>
        <w:lastRenderedPageBreak/>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62720019"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A7AA4AF"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0CB31A"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83FCB02"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25BC80C"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616304E"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C47DFC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C618F8C"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5CC99B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w:t>
      </w:r>
      <w:r w:rsidRPr="00570BBD">
        <w:rPr>
          <w:rFonts w:ascii="GHEA Grapalat" w:hAnsi="GHEA Grapalat"/>
        </w:rPr>
        <w:lastRenderedPageBreak/>
        <w:t xml:space="preserve">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530FF1A"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3B7868D"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2B19D99" w14:textId="77777777" w:rsidR="00167353" w:rsidRPr="009044F1" w:rsidRDefault="00167353" w:rsidP="00167353">
      <w:pPr>
        <w:widowControl w:val="0"/>
        <w:spacing w:after="160"/>
        <w:jc w:val="both"/>
        <w:rPr>
          <w:rFonts w:ascii="GHEA Grapalat" w:hAnsi="GHEA Grapalat" w:cs="Sylfaen"/>
          <w:b/>
        </w:rPr>
      </w:pPr>
    </w:p>
    <w:p w14:paraId="02F7D046" w14:textId="77777777" w:rsidR="004373E3" w:rsidRDefault="004373E3" w:rsidP="00B46D58">
      <w:pPr>
        <w:rPr>
          <w:rFonts w:ascii="GHEA Grapalat" w:hAnsi="GHEA Grapalat"/>
          <w:b/>
        </w:rPr>
      </w:pPr>
    </w:p>
    <w:p w14:paraId="77FDD129" w14:textId="77777777" w:rsidR="00503980" w:rsidRDefault="00503980">
      <w:pPr>
        <w:rPr>
          <w:rFonts w:ascii="GHEA Grapalat" w:hAnsi="GHEA Grapalat"/>
          <w:b/>
        </w:rPr>
      </w:pPr>
      <w:r>
        <w:rPr>
          <w:rFonts w:ascii="GHEA Grapalat" w:hAnsi="GHEA Grapalat"/>
          <w:b/>
        </w:rPr>
        <w:br w:type="page"/>
      </w:r>
    </w:p>
    <w:p w14:paraId="5F4E19E4"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244244E" w14:textId="77777777" w:rsidR="008842CE" w:rsidRPr="00374F4A" w:rsidRDefault="008842CE" w:rsidP="00B46D58">
      <w:pPr>
        <w:widowControl w:val="0"/>
        <w:spacing w:after="160"/>
        <w:jc w:val="center"/>
        <w:rPr>
          <w:rFonts w:ascii="GHEA Grapalat" w:hAnsi="GHEA Grapalat"/>
          <w:b/>
        </w:rPr>
      </w:pPr>
    </w:p>
    <w:p w14:paraId="1B31B46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0750F">
        <w:rPr>
          <w:rFonts w:ascii="GHEA Grapalat" w:hAnsi="GHEA Grapalat"/>
          <w:b/>
        </w:rPr>
        <w:t>ЗАПРОС КОТИРОВОК</w:t>
      </w:r>
    </w:p>
    <w:p w14:paraId="5CE3AF9C" w14:textId="77777777" w:rsidR="00096865" w:rsidRPr="009044F1" w:rsidRDefault="00096865" w:rsidP="00B46D58">
      <w:pPr>
        <w:widowControl w:val="0"/>
        <w:spacing w:after="160"/>
        <w:jc w:val="center"/>
        <w:rPr>
          <w:rFonts w:ascii="GHEA Grapalat" w:hAnsi="GHEA Grapalat"/>
        </w:rPr>
      </w:pPr>
    </w:p>
    <w:p w14:paraId="25D4D0B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05886B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F34690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8AE0FE0"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8A3F883" w14:textId="77777777" w:rsidR="00140A36" w:rsidRDefault="00140A36" w:rsidP="00B46D58">
      <w:pPr>
        <w:widowControl w:val="0"/>
        <w:spacing w:after="160"/>
        <w:jc w:val="center"/>
        <w:rPr>
          <w:rFonts w:ascii="GHEA Grapalat" w:hAnsi="GHEA Grapalat"/>
          <w:b/>
        </w:rPr>
      </w:pPr>
    </w:p>
    <w:p w14:paraId="4581A842"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A20D0C2"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7F561B7"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1BB28F03"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2C251E5D"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70A9913"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0"/>
        <w:t>14</w:t>
      </w:r>
    </w:p>
    <w:p w14:paraId="5C9F25B9"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1"/>
        <w:t>15</w:t>
      </w:r>
    </w:p>
    <w:p w14:paraId="60771068"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2BD5CB1" w14:textId="77777777" w:rsidR="00E52441" w:rsidRPr="00925DE0" w:rsidRDefault="00E52441" w:rsidP="00E24455">
      <w:pPr>
        <w:widowControl w:val="0"/>
        <w:spacing w:after="160" w:line="360" w:lineRule="auto"/>
        <w:jc w:val="center"/>
        <w:rPr>
          <w:rFonts w:ascii="GHEA Grapalat" w:hAnsi="GHEA Grapalat"/>
          <w:b/>
        </w:rPr>
      </w:pPr>
    </w:p>
    <w:p w14:paraId="4599D641"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39BD614B"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314A4061"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894A3AE"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5806E7"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510DAAB4" w14:textId="1074A94A"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r>
      <w:r w:rsidR="00B64554">
        <w:rPr>
          <w:rFonts w:ascii="GHEA Grapalat" w:hAnsi="GHEA Grapalat"/>
        </w:rPr>
        <w:t>Мемориальный Комплекс Сардарапатской Битвы, Национальный Музей Этнографии Армян И Истории Освободительной Борьбы” ГНКО</w:t>
      </w:r>
      <w:r w:rsidRPr="002658C9">
        <w:rPr>
          <w:rFonts w:ascii="GHEA Grapalat" w:hAnsi="GHEA Grapalat"/>
        </w:rPr>
        <w:t xml:space="preserve"> и место (адрес) подачи заявки;</w:t>
      </w:r>
    </w:p>
    <w:p w14:paraId="145A8C9E"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70D138FA"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583B5C6"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48E13695"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02F7E12D"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7A86362A" w14:textId="77777777" w:rsidR="009C1687" w:rsidRDefault="009C1687">
      <w:pPr>
        <w:rPr>
          <w:rFonts w:ascii="GHEA Grapalat" w:hAnsi="GHEA Grapalat"/>
          <w:b/>
        </w:rPr>
      </w:pPr>
    </w:p>
    <w:p w14:paraId="09D8D9A8" w14:textId="77777777" w:rsidR="00107A05" w:rsidRDefault="00107A05">
      <w:pPr>
        <w:rPr>
          <w:rFonts w:ascii="GHEA Grapalat" w:hAnsi="GHEA Grapalat"/>
          <w:b/>
        </w:rPr>
      </w:pPr>
      <w:r>
        <w:rPr>
          <w:rFonts w:ascii="GHEA Grapalat" w:hAnsi="GHEA Grapalat"/>
          <w:b/>
        </w:rPr>
        <w:br w:type="page"/>
      </w:r>
    </w:p>
    <w:p w14:paraId="5F22B7E7"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1F609C2" w14:textId="7777777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90750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w:t>
      </w:r>
      <w:r w:rsidR="003E6EFE">
        <w:rPr>
          <w:rFonts w:ascii="GHEA Grapalat" w:hAnsi="GHEA Grapalat"/>
          <w:b/>
          <w:sz w:val="24"/>
          <w:szCs w:val="24"/>
        </w:rPr>
        <w:t>TsDzB</w:t>
      </w:r>
      <w:r w:rsidR="00B666FB">
        <w:rPr>
          <w:rStyle w:val="af6"/>
          <w:rFonts w:ascii="GHEA Grapalat" w:hAnsi="GHEA Grapalat"/>
          <w:b/>
          <w:sz w:val="24"/>
          <w:szCs w:val="24"/>
        </w:rPr>
        <w:footnoteReference w:customMarkFollows="1" w:id="12"/>
        <w:t>*</w:t>
      </w:r>
      <w:r w:rsidRPr="00374F4A">
        <w:rPr>
          <w:rFonts w:ascii="GHEA Grapalat" w:hAnsi="GHEA Grapalat"/>
          <w:b/>
          <w:sz w:val="24"/>
          <w:szCs w:val="24"/>
        </w:rPr>
        <w:t>---/---</w:t>
      </w:r>
      <w:r w:rsidR="006132ED">
        <w:rPr>
          <w:rFonts w:ascii="GHEA Grapalat" w:hAnsi="GHEA Grapalat"/>
          <w:sz w:val="24"/>
          <w:szCs w:val="24"/>
        </w:rPr>
        <w:t>"</w:t>
      </w:r>
    </w:p>
    <w:p w14:paraId="66E14671" w14:textId="77777777" w:rsidR="00B2572B" w:rsidRDefault="00B2572B" w:rsidP="00B46D58">
      <w:pPr>
        <w:widowControl w:val="0"/>
        <w:spacing w:after="120"/>
        <w:jc w:val="center"/>
        <w:rPr>
          <w:rFonts w:ascii="GHEA Grapalat" w:hAnsi="GHEA Grapalat" w:cs="Sylfaen"/>
          <w:b/>
        </w:rPr>
      </w:pPr>
    </w:p>
    <w:p w14:paraId="6B585DA0" w14:textId="77777777" w:rsidR="00D87B1D" w:rsidRPr="00374F4A" w:rsidRDefault="00D87B1D" w:rsidP="00B46D58">
      <w:pPr>
        <w:widowControl w:val="0"/>
        <w:spacing w:after="120"/>
        <w:jc w:val="center"/>
        <w:rPr>
          <w:rFonts w:ascii="GHEA Grapalat" w:hAnsi="GHEA Grapalat" w:cs="Sylfaen"/>
          <w:b/>
        </w:rPr>
      </w:pPr>
    </w:p>
    <w:p w14:paraId="380CB7A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AEDD370"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0750F">
        <w:rPr>
          <w:rFonts w:ascii="GHEA Grapalat" w:hAnsi="GHEA Grapalat"/>
          <w:color w:val="auto"/>
          <w:sz w:val="24"/>
          <w:szCs w:val="24"/>
        </w:rPr>
        <w:t>запрос котировокЕ</w:t>
      </w:r>
      <w:r w:rsidR="00AA7117" w:rsidRPr="00374F4A">
        <w:rPr>
          <w:rFonts w:ascii="GHEA Grapalat" w:hAnsi="GHEA Grapalat"/>
          <w:color w:val="auto"/>
          <w:sz w:val="24"/>
          <w:szCs w:val="24"/>
        </w:rPr>
        <w:t xml:space="preserve"> </w:t>
      </w:r>
    </w:p>
    <w:p w14:paraId="70D546C0" w14:textId="77777777" w:rsidR="00B2572B" w:rsidRPr="00374F4A" w:rsidRDefault="00B2572B" w:rsidP="00B46D58">
      <w:pPr>
        <w:widowControl w:val="0"/>
        <w:spacing w:after="120"/>
        <w:jc w:val="center"/>
        <w:rPr>
          <w:rFonts w:ascii="GHEA Grapalat" w:hAnsi="GHEA Grapalat"/>
        </w:rPr>
      </w:pPr>
    </w:p>
    <w:p w14:paraId="41083680"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31FA4F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0096B9C"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471F02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216CFA6" w14:textId="74196EC0"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BC6DD3">
        <w:rPr>
          <w:rFonts w:ascii="GHEA Grapalat" w:hAnsi="GHEA Grapalat"/>
        </w:rPr>
        <w:t>ՍՀԱՊԱԹ-ԳՀԾՁԲ-2026/05</w:t>
      </w:r>
      <w:r w:rsidR="006132ED">
        <w:rPr>
          <w:rFonts w:ascii="GHEA Grapalat" w:hAnsi="GHEA Grapalat"/>
        </w:rPr>
        <w:t>"</w:t>
      </w:r>
    </w:p>
    <w:p w14:paraId="0028F816" w14:textId="20BC2FB4" w:rsidR="00374F4A" w:rsidRPr="00C4157A" w:rsidRDefault="00B64554" w:rsidP="00B46D58">
      <w:pPr>
        <w:spacing w:after="160"/>
        <w:ind w:left="1560"/>
        <w:jc w:val="both"/>
        <w:rPr>
          <w:rFonts w:ascii="GHEA Grapalat" w:hAnsi="GHEA Grapalat"/>
          <w:sz w:val="20"/>
        </w:rPr>
      </w:pPr>
      <w:r>
        <w:rPr>
          <w:rFonts w:ascii="GHEA Grapalat" w:hAnsi="GHEA Grapalat"/>
          <w:sz w:val="16"/>
        </w:rPr>
        <w:t>Мемориальный Комплекс Сардарапатской Битвы, Национальный Музей Этнографии Армян И Истории Освободительной Борьбы” ГНКО</w:t>
      </w:r>
    </w:p>
    <w:p w14:paraId="3EC2233B"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8CE73F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343915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22A87F3"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AE3F9C"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BCAFE57" w14:textId="77777777" w:rsidR="000612B9" w:rsidRDefault="000612B9" w:rsidP="00B46D58">
      <w:pPr>
        <w:jc w:val="both"/>
        <w:rPr>
          <w:rFonts w:ascii="GHEA Grapalat" w:hAnsi="GHEA Grapalat"/>
        </w:rPr>
      </w:pPr>
    </w:p>
    <w:p w14:paraId="458C321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E695D37"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1B29D2CF" w14:textId="77777777" w:rsidR="000612B9" w:rsidRDefault="000612B9" w:rsidP="00B46D58">
      <w:pPr>
        <w:jc w:val="both"/>
        <w:rPr>
          <w:rFonts w:ascii="GHEA Grapalat" w:hAnsi="GHEA Grapalat"/>
        </w:rPr>
      </w:pPr>
    </w:p>
    <w:p w14:paraId="2E892225"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DEFC23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1FA19C9" w14:textId="77777777" w:rsidR="00B138F3" w:rsidRDefault="00B138F3" w:rsidP="00B46D58">
      <w:pPr>
        <w:jc w:val="both"/>
        <w:rPr>
          <w:rFonts w:ascii="GHEA Grapalat" w:hAnsi="GHEA Grapalat"/>
        </w:rPr>
      </w:pPr>
    </w:p>
    <w:p w14:paraId="02BC0625"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2446FEB"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6863FE0" w14:textId="77777777" w:rsidR="00B138F3" w:rsidRDefault="00B138F3" w:rsidP="00F96993">
      <w:pPr>
        <w:jc w:val="both"/>
        <w:rPr>
          <w:rFonts w:ascii="GHEA Grapalat" w:hAnsi="GHEA Grapalat"/>
        </w:rPr>
      </w:pPr>
    </w:p>
    <w:p w14:paraId="374D3303"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7AAC69D"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D92321A" w14:textId="77777777" w:rsidR="00B16483" w:rsidRDefault="00B16483" w:rsidP="00F96993">
      <w:pPr>
        <w:jc w:val="both"/>
        <w:rPr>
          <w:rFonts w:ascii="GHEA Grapalat" w:hAnsi="GHEA Grapalat"/>
          <w:sz w:val="18"/>
          <w:szCs w:val="18"/>
        </w:rPr>
      </w:pPr>
    </w:p>
    <w:p w14:paraId="4C98EAB5"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17104B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7CF781E" w14:textId="77777777" w:rsidR="00B16483" w:rsidRPr="00D3436F" w:rsidRDefault="00B16483" w:rsidP="00B16483">
      <w:pPr>
        <w:tabs>
          <w:tab w:val="left" w:pos="7371"/>
        </w:tabs>
        <w:spacing w:after="160"/>
        <w:ind w:left="3544" w:firstLine="3"/>
        <w:jc w:val="both"/>
        <w:rPr>
          <w:rFonts w:ascii="GHEA Grapalat" w:hAnsi="GHEA Grapalat"/>
          <w:sz w:val="16"/>
        </w:rPr>
      </w:pPr>
    </w:p>
    <w:p w14:paraId="3D3FC5E1" w14:textId="77777777" w:rsidR="00B0401C" w:rsidRDefault="00B0401C" w:rsidP="00B46D58">
      <w:pPr>
        <w:widowControl w:val="0"/>
        <w:jc w:val="both"/>
        <w:rPr>
          <w:rFonts w:ascii="GHEA Grapalat" w:hAnsi="GHEA Grapalat"/>
        </w:rPr>
      </w:pPr>
    </w:p>
    <w:p w14:paraId="52971E4E" w14:textId="77777777" w:rsidR="00B0401C" w:rsidRDefault="00B0401C" w:rsidP="00B46D58">
      <w:pPr>
        <w:widowControl w:val="0"/>
        <w:jc w:val="both"/>
        <w:rPr>
          <w:rFonts w:ascii="GHEA Grapalat" w:hAnsi="GHEA Grapalat"/>
        </w:rPr>
      </w:pPr>
    </w:p>
    <w:p w14:paraId="0A7280D0" w14:textId="77777777" w:rsidR="00B0401C" w:rsidRDefault="00B0401C" w:rsidP="00B46D58">
      <w:pPr>
        <w:widowControl w:val="0"/>
        <w:jc w:val="both"/>
        <w:rPr>
          <w:rFonts w:ascii="GHEA Grapalat" w:hAnsi="GHEA Grapalat"/>
        </w:rPr>
      </w:pPr>
    </w:p>
    <w:p w14:paraId="65C4634F" w14:textId="77777777" w:rsidR="00B0401C" w:rsidRDefault="00B0401C" w:rsidP="00B46D58">
      <w:pPr>
        <w:widowControl w:val="0"/>
        <w:jc w:val="both"/>
        <w:rPr>
          <w:rFonts w:ascii="GHEA Grapalat" w:hAnsi="GHEA Grapalat"/>
        </w:rPr>
      </w:pPr>
    </w:p>
    <w:p w14:paraId="3A22ACEF"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5F51217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67EC25A" w14:textId="77777777" w:rsidR="00D87B1D" w:rsidRDefault="00D87B1D" w:rsidP="00B46D58">
      <w:pPr>
        <w:widowControl w:val="0"/>
        <w:spacing w:after="120"/>
        <w:ind w:left="2835"/>
        <w:jc w:val="both"/>
        <w:rPr>
          <w:rFonts w:ascii="GHEA Grapalat" w:hAnsi="GHEA Grapalat"/>
          <w:sz w:val="16"/>
        </w:rPr>
      </w:pPr>
    </w:p>
    <w:p w14:paraId="07F2DFE6"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0B842EEF"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9093906" w14:textId="77777777" w:rsidR="00833D4F" w:rsidRPr="001E7AA5" w:rsidRDefault="00833D4F" w:rsidP="00833D4F">
      <w:pPr>
        <w:rPr>
          <w:rFonts w:ascii="GHEA Grapalat" w:hAnsi="GHEA Grapalat"/>
          <w:i/>
          <w:sz w:val="16"/>
          <w:vertAlign w:val="superscript"/>
          <w:lang w:val="es-ES"/>
        </w:rPr>
      </w:pPr>
    </w:p>
    <w:p w14:paraId="21DD8FD8" w14:textId="77777777"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90750F">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 BMTsDzB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4BE42430"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0A4D33A9"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4EC3954A" w14:textId="77777777"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90750F">
        <w:rPr>
          <w:rFonts w:ascii="GHEA Grapalat" w:hAnsi="GHEA Grapalat"/>
        </w:rPr>
        <w:t>запрос котировокЕ</w:t>
      </w:r>
      <w:r w:rsidR="00305944" w:rsidRPr="006F3CBD">
        <w:rPr>
          <w:rFonts w:ascii="GHEA Grapalat" w:hAnsi="GHEA Grapalat"/>
        </w:rPr>
        <w:t xml:space="preserve"> </w:t>
      </w:r>
      <w:r w:rsidR="006B3E56" w:rsidRPr="006F3CBD">
        <w:rPr>
          <w:rFonts w:ascii="GHEA Grapalat" w:hAnsi="GHEA Grapalat"/>
        </w:rPr>
        <w:t>под кодом "--- BM</w:t>
      </w:r>
      <w:r w:rsidR="003E6EFE" w:rsidRPr="006F3CBD">
        <w:rPr>
          <w:rFonts w:ascii="GHEA Grapalat" w:hAnsi="GHEA Grapalat"/>
        </w:rPr>
        <w:t>TsDzB</w:t>
      </w:r>
      <w:r w:rsidR="006B3E56" w:rsidRPr="006F3CBD">
        <w:rPr>
          <w:rFonts w:ascii="GHEA Grapalat" w:hAnsi="GHEA Grapalat"/>
        </w:rPr>
        <w:t xml:space="preserve"> ---/---"*</w:t>
      </w:r>
    </w:p>
    <w:p w14:paraId="404308E1"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66B88723"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0750F">
        <w:rPr>
          <w:rFonts w:ascii="GHEA Grapalat" w:hAnsi="GHEA Grapalat"/>
        </w:rPr>
        <w:t>запрос котировок</w:t>
      </w:r>
      <w:r>
        <w:rPr>
          <w:rFonts w:ascii="GHEA Grapalat" w:hAnsi="GHEA Grapalat"/>
        </w:rPr>
        <w:t xml:space="preserve"> случая     одновременного </w:t>
      </w:r>
    </w:p>
    <w:p w14:paraId="50253D07"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FA3244A"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0B3F030"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126250"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652811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62F03A8"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4AC15A1"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18C693EA"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152523FE"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3"/>
        <w:t>**</w:t>
      </w:r>
      <w:r>
        <w:rPr>
          <w:rFonts w:ascii="GHEA Grapalat" w:hAnsi="GHEA Grapalat"/>
          <w:sz w:val="32"/>
          <w:szCs w:val="32"/>
        </w:rPr>
        <w:t xml:space="preserve"> .</w:t>
      </w:r>
      <w:r w:rsidR="006B3E56" w:rsidRPr="00503980">
        <w:rPr>
          <w:rFonts w:ascii="GHEA Grapalat" w:hAnsi="GHEA Grapalat"/>
          <w:sz w:val="32"/>
          <w:szCs w:val="32"/>
        </w:rPr>
        <w:t xml:space="preserve"> </w:t>
      </w:r>
    </w:p>
    <w:p w14:paraId="4CE292A7" w14:textId="77777777" w:rsidR="006B3E56" w:rsidRPr="00770B03" w:rsidRDefault="006B3E56" w:rsidP="00B46D58">
      <w:pPr>
        <w:tabs>
          <w:tab w:val="left" w:pos="7371"/>
        </w:tabs>
        <w:spacing w:after="160"/>
        <w:ind w:left="3544" w:firstLine="3"/>
        <w:jc w:val="both"/>
        <w:rPr>
          <w:rFonts w:ascii="GHEA Grapalat" w:hAnsi="GHEA Grapalat"/>
          <w:sz w:val="16"/>
        </w:rPr>
      </w:pPr>
    </w:p>
    <w:p w14:paraId="2B20E02B"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744A0BF"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ED79209"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F0A2427"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319F7E9" w14:textId="77777777" w:rsidR="00652A78" w:rsidRDefault="00123294">
      <w:pPr>
        <w:rPr>
          <w:ins w:id="2" w:author="Inesa Kocharyan" w:date="2021-09-01T14:04:00Z"/>
          <w:rFonts w:ascii="GHEA Grapalat" w:hAnsi="GHEA Grapalat"/>
          <w:b/>
        </w:rPr>
      </w:pPr>
      <w:r>
        <w:rPr>
          <w:rFonts w:ascii="GHEA Grapalat" w:hAnsi="GHEA Grapalat"/>
          <w:b/>
        </w:rPr>
        <w:br w:type="page"/>
      </w:r>
    </w:p>
    <w:p w14:paraId="56487657"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34F0D97F" w14:textId="77777777"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90750F">
        <w:rPr>
          <w:rFonts w:ascii="GHEA Grapalat" w:hAnsi="GHEA Grapalat"/>
          <w:b/>
        </w:rPr>
        <w:t>запрос котировок</w:t>
      </w:r>
    </w:p>
    <w:p w14:paraId="16D4BA93" w14:textId="77777777"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14:paraId="7A066048" w14:textId="77777777" w:rsidR="00123294" w:rsidRDefault="00123294" w:rsidP="00B46D58">
      <w:pPr>
        <w:rPr>
          <w:rFonts w:ascii="GHEA Grapalat" w:hAnsi="GHEA Grapalat"/>
          <w:b/>
        </w:rPr>
      </w:pPr>
    </w:p>
    <w:p w14:paraId="61A8A3EA" w14:textId="77777777" w:rsidR="00B048B2" w:rsidRDefault="00B048B2" w:rsidP="00B46D58">
      <w:pPr>
        <w:rPr>
          <w:rFonts w:ascii="GHEA Grapalat" w:hAnsi="GHEA Grapalat"/>
          <w:b/>
        </w:rPr>
      </w:pPr>
    </w:p>
    <w:p w14:paraId="1DA5284B"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4078861"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007E7DA" w14:textId="77777777" w:rsidR="00A9306E" w:rsidRPr="00ED3A13" w:rsidRDefault="00A9306E" w:rsidP="00A9306E">
      <w:pPr>
        <w:ind w:left="360" w:hanging="360"/>
        <w:jc w:val="center"/>
        <w:rPr>
          <w:rFonts w:ascii="GHEA Grapalat" w:eastAsia="GHEA Grapalat" w:hAnsi="GHEA Grapalat" w:cs="GHEA Grapalat"/>
          <w:b/>
        </w:rPr>
      </w:pPr>
    </w:p>
    <w:p w14:paraId="1A565E47"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E6B999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22B20299" w14:textId="77777777" w:rsidTr="00F32DDC">
        <w:tc>
          <w:tcPr>
            <w:tcW w:w="2836" w:type="dxa"/>
            <w:shd w:val="clear" w:color="auto" w:fill="D9E2F3"/>
            <w:vAlign w:val="center"/>
          </w:tcPr>
          <w:p w14:paraId="00F020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72933B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6CF8C96" w14:textId="77777777" w:rsidTr="00F32DDC">
        <w:tc>
          <w:tcPr>
            <w:tcW w:w="2836" w:type="dxa"/>
            <w:shd w:val="clear" w:color="auto" w:fill="D9E2F3"/>
            <w:vAlign w:val="center"/>
          </w:tcPr>
          <w:p w14:paraId="221A640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97BA0A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0B2B629" w14:textId="77777777" w:rsidTr="00F32DDC">
        <w:tc>
          <w:tcPr>
            <w:tcW w:w="2836" w:type="dxa"/>
            <w:shd w:val="clear" w:color="auto" w:fill="D9E2F3"/>
            <w:vAlign w:val="center"/>
          </w:tcPr>
          <w:p w14:paraId="23512B2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BF1A77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A229E" w14:textId="77777777" w:rsidTr="00F32DDC">
        <w:tc>
          <w:tcPr>
            <w:tcW w:w="2836" w:type="dxa"/>
            <w:shd w:val="clear" w:color="auto" w:fill="D9E2F3"/>
            <w:vAlign w:val="center"/>
          </w:tcPr>
          <w:p w14:paraId="6302F74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3D4EAA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500E0DB" w14:textId="77777777" w:rsidTr="00F32DDC">
        <w:tc>
          <w:tcPr>
            <w:tcW w:w="2836" w:type="dxa"/>
            <w:shd w:val="clear" w:color="auto" w:fill="D9E2F3"/>
            <w:vAlign w:val="center"/>
          </w:tcPr>
          <w:p w14:paraId="434ED21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DF0CF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907B61" w14:textId="77777777" w:rsidTr="00F32DDC">
        <w:tc>
          <w:tcPr>
            <w:tcW w:w="2836" w:type="dxa"/>
            <w:shd w:val="clear" w:color="auto" w:fill="D9E2F3"/>
            <w:vAlign w:val="center"/>
          </w:tcPr>
          <w:p w14:paraId="2DBF00D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38FCBF7"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489990A0" w14:textId="77777777" w:rsidTr="00F32DDC">
        <w:tc>
          <w:tcPr>
            <w:tcW w:w="2836" w:type="dxa"/>
            <w:shd w:val="clear" w:color="auto" w:fill="D9E2F3"/>
            <w:vAlign w:val="center"/>
          </w:tcPr>
          <w:p w14:paraId="57D9F800"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00C07F1"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464E2F6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2FDD672" w14:textId="77777777" w:rsidTr="00F32DDC">
        <w:tc>
          <w:tcPr>
            <w:tcW w:w="2835" w:type="dxa"/>
            <w:shd w:val="clear" w:color="auto" w:fill="D9E2F3"/>
            <w:vAlign w:val="center"/>
          </w:tcPr>
          <w:p w14:paraId="407E58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A1A6E1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9671300" w14:textId="77777777" w:rsidTr="00F32DDC">
        <w:trPr>
          <w:trHeight w:val="1487"/>
        </w:trPr>
        <w:tc>
          <w:tcPr>
            <w:tcW w:w="2835" w:type="dxa"/>
            <w:shd w:val="clear" w:color="auto" w:fill="D9E2F3"/>
            <w:vAlign w:val="center"/>
          </w:tcPr>
          <w:p w14:paraId="0F18C3C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41CA15C" w14:textId="77777777" w:rsidR="00A9306E" w:rsidRPr="00FD1EE4" w:rsidRDefault="00A9306E" w:rsidP="00F32DDC">
            <w:pPr>
              <w:spacing w:before="240" w:after="240"/>
              <w:rPr>
                <w:rFonts w:ascii="GHEA Grapalat" w:eastAsia="GHEA Grapalat" w:hAnsi="GHEA Grapalat" w:cs="GHEA Grapalat"/>
              </w:rPr>
            </w:pPr>
          </w:p>
        </w:tc>
      </w:tr>
    </w:tbl>
    <w:p w14:paraId="2250B2E8"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82BB216" w14:textId="77777777" w:rsidTr="00F32DDC">
        <w:tc>
          <w:tcPr>
            <w:tcW w:w="2835" w:type="dxa"/>
            <w:shd w:val="clear" w:color="auto" w:fill="D9E2F3"/>
            <w:vAlign w:val="center"/>
          </w:tcPr>
          <w:p w14:paraId="0CEC21D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9DAC10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03F083" w14:textId="77777777" w:rsidTr="00F32DDC">
        <w:tc>
          <w:tcPr>
            <w:tcW w:w="2835" w:type="dxa"/>
            <w:shd w:val="clear" w:color="auto" w:fill="D9E2F3"/>
            <w:vAlign w:val="center"/>
          </w:tcPr>
          <w:p w14:paraId="7F5BC497"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E91C37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1CFF20" w14:textId="77777777" w:rsidTr="00F32DDC">
        <w:tc>
          <w:tcPr>
            <w:tcW w:w="2835" w:type="dxa"/>
            <w:shd w:val="clear" w:color="auto" w:fill="D9E2F3"/>
            <w:vAlign w:val="center"/>
          </w:tcPr>
          <w:p w14:paraId="672EB46B"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5CC5D1E" w14:textId="77777777" w:rsidR="00A9306E" w:rsidRPr="00FD1EE4" w:rsidRDefault="00A9306E" w:rsidP="00F32DDC">
            <w:pPr>
              <w:spacing w:before="240" w:after="240"/>
              <w:rPr>
                <w:rFonts w:ascii="GHEA Grapalat" w:eastAsia="GHEA Grapalat" w:hAnsi="GHEA Grapalat" w:cs="GHEA Grapalat"/>
              </w:rPr>
            </w:pPr>
          </w:p>
        </w:tc>
      </w:tr>
    </w:tbl>
    <w:p w14:paraId="4F741D14" w14:textId="77777777" w:rsidR="00A9306E" w:rsidRPr="00FD1EE4" w:rsidRDefault="00A9306E" w:rsidP="00A9306E">
      <w:pPr>
        <w:rPr>
          <w:rFonts w:ascii="GHEA Grapalat" w:eastAsia="GHEA Grapalat" w:hAnsi="GHEA Grapalat" w:cs="GHEA Grapalat"/>
        </w:rPr>
      </w:pPr>
    </w:p>
    <w:p w14:paraId="348C79C8"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0C28CE9E"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48B3887"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2F33271" w14:textId="77777777" w:rsidTr="00F32DDC">
        <w:tc>
          <w:tcPr>
            <w:tcW w:w="2835" w:type="dxa"/>
            <w:shd w:val="clear" w:color="auto" w:fill="D9E2F3"/>
            <w:vAlign w:val="center"/>
          </w:tcPr>
          <w:p w14:paraId="3C043E34"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9D31C5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29FE85" w14:textId="77777777" w:rsidTr="00F32DDC">
        <w:tc>
          <w:tcPr>
            <w:tcW w:w="2835" w:type="dxa"/>
            <w:shd w:val="clear" w:color="auto" w:fill="D9E2F3"/>
            <w:vAlign w:val="center"/>
          </w:tcPr>
          <w:p w14:paraId="46E2BDB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3940254" w14:textId="77777777" w:rsidR="00A9306E" w:rsidRPr="00FD1EE4" w:rsidRDefault="00A9306E" w:rsidP="00F32DDC">
            <w:pPr>
              <w:spacing w:before="240" w:after="240"/>
              <w:rPr>
                <w:rFonts w:ascii="GHEA Grapalat" w:eastAsia="GHEA Grapalat" w:hAnsi="GHEA Grapalat" w:cs="GHEA Grapalat"/>
              </w:rPr>
            </w:pPr>
          </w:p>
        </w:tc>
      </w:tr>
    </w:tbl>
    <w:p w14:paraId="4616226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51F5920" w14:textId="77777777" w:rsidTr="00F32DDC">
        <w:tc>
          <w:tcPr>
            <w:tcW w:w="2835" w:type="dxa"/>
            <w:shd w:val="clear" w:color="auto" w:fill="D9E2F3"/>
            <w:vAlign w:val="center"/>
          </w:tcPr>
          <w:p w14:paraId="5A32034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BB4E0C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2873B9" w14:textId="77777777" w:rsidTr="00F32DDC">
        <w:tc>
          <w:tcPr>
            <w:tcW w:w="2835" w:type="dxa"/>
            <w:shd w:val="clear" w:color="auto" w:fill="D9E2F3"/>
            <w:vAlign w:val="center"/>
          </w:tcPr>
          <w:p w14:paraId="4EAB1A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53700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785DE1" w14:textId="77777777" w:rsidTr="00F32DDC">
        <w:tc>
          <w:tcPr>
            <w:tcW w:w="2835" w:type="dxa"/>
            <w:shd w:val="clear" w:color="auto" w:fill="D9E2F3"/>
            <w:vAlign w:val="center"/>
          </w:tcPr>
          <w:p w14:paraId="7CEC79D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70A194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C5D9C2" w14:textId="77777777" w:rsidTr="00F32DDC">
        <w:tc>
          <w:tcPr>
            <w:tcW w:w="2835" w:type="dxa"/>
            <w:shd w:val="clear" w:color="auto" w:fill="D9E2F3"/>
            <w:vAlign w:val="center"/>
          </w:tcPr>
          <w:p w14:paraId="19B67D9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8FC15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183C11" w14:textId="77777777" w:rsidTr="00F32DDC">
        <w:tc>
          <w:tcPr>
            <w:tcW w:w="2835" w:type="dxa"/>
            <w:shd w:val="clear" w:color="auto" w:fill="D9E2F3"/>
            <w:vAlign w:val="center"/>
          </w:tcPr>
          <w:p w14:paraId="463FC2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7274F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312902" w14:textId="77777777" w:rsidTr="00F32DDC">
        <w:trPr>
          <w:trHeight w:val="1361"/>
        </w:trPr>
        <w:tc>
          <w:tcPr>
            <w:tcW w:w="2835" w:type="dxa"/>
            <w:shd w:val="clear" w:color="auto" w:fill="D9E2F3"/>
            <w:vAlign w:val="center"/>
          </w:tcPr>
          <w:p w14:paraId="6EC52EA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D9B3A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B0C020" w14:textId="77777777" w:rsidTr="00F32DDC">
        <w:tc>
          <w:tcPr>
            <w:tcW w:w="2835" w:type="dxa"/>
            <w:shd w:val="clear" w:color="auto" w:fill="D9E2F3"/>
            <w:vAlign w:val="center"/>
          </w:tcPr>
          <w:p w14:paraId="63FF1C6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CF24E40" w14:textId="77777777" w:rsidR="00A9306E" w:rsidRPr="00FD1EE4" w:rsidRDefault="00A9306E" w:rsidP="00F32DDC">
            <w:pPr>
              <w:spacing w:before="240" w:after="240"/>
              <w:rPr>
                <w:rFonts w:ascii="GHEA Grapalat" w:eastAsia="GHEA Grapalat" w:hAnsi="GHEA Grapalat" w:cs="GHEA Grapalat"/>
              </w:rPr>
            </w:pPr>
          </w:p>
        </w:tc>
      </w:tr>
    </w:tbl>
    <w:p w14:paraId="45C73B0E"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4B2DC28" w14:textId="77777777" w:rsidTr="00F32DDC">
        <w:tc>
          <w:tcPr>
            <w:tcW w:w="2836" w:type="dxa"/>
            <w:shd w:val="clear" w:color="auto" w:fill="D9E2F3"/>
            <w:vAlign w:val="center"/>
          </w:tcPr>
          <w:p w14:paraId="0731611B"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C66F4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72E6B1" w14:textId="77777777" w:rsidTr="00F32DDC">
        <w:tc>
          <w:tcPr>
            <w:tcW w:w="2836" w:type="dxa"/>
            <w:shd w:val="clear" w:color="auto" w:fill="D9E2F3"/>
            <w:vAlign w:val="center"/>
          </w:tcPr>
          <w:p w14:paraId="3CB4DB00"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01425B22"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9AEC971"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6008F628"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2D83F10"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CF81D2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24FA8210" w14:textId="77777777" w:rsidTr="00F32DDC">
        <w:tc>
          <w:tcPr>
            <w:tcW w:w="2837" w:type="dxa"/>
            <w:shd w:val="clear" w:color="auto" w:fill="D9E2F3"/>
            <w:vAlign w:val="center"/>
          </w:tcPr>
          <w:p w14:paraId="65845BC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1C1DAF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0E4F47" w14:textId="77777777" w:rsidTr="00F32DDC">
        <w:tc>
          <w:tcPr>
            <w:tcW w:w="2837" w:type="dxa"/>
            <w:shd w:val="clear" w:color="auto" w:fill="D9E2F3"/>
            <w:vAlign w:val="center"/>
          </w:tcPr>
          <w:p w14:paraId="395C601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7DF997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79A1985" w14:textId="77777777" w:rsidTr="00F32DDC">
        <w:tc>
          <w:tcPr>
            <w:tcW w:w="2837" w:type="dxa"/>
            <w:shd w:val="clear" w:color="auto" w:fill="D9E2F3"/>
            <w:vAlign w:val="center"/>
          </w:tcPr>
          <w:p w14:paraId="68043E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5E6F03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26851A" w14:textId="77777777" w:rsidTr="00F32DDC">
        <w:tc>
          <w:tcPr>
            <w:tcW w:w="2837" w:type="dxa"/>
            <w:shd w:val="clear" w:color="auto" w:fill="D9E2F3"/>
            <w:vAlign w:val="center"/>
          </w:tcPr>
          <w:p w14:paraId="3DD1A4E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EAF5A54"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8291565"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0FCD263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86A606F" w14:textId="77777777" w:rsidTr="00F32DDC">
        <w:tc>
          <w:tcPr>
            <w:tcW w:w="2837" w:type="dxa"/>
            <w:shd w:val="clear" w:color="auto" w:fill="D9E2F3"/>
            <w:vAlign w:val="center"/>
          </w:tcPr>
          <w:p w14:paraId="4C40CC4C"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6CEA6D2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0B2664" w14:textId="77777777" w:rsidTr="00F32DDC">
        <w:tc>
          <w:tcPr>
            <w:tcW w:w="2837" w:type="dxa"/>
            <w:shd w:val="clear" w:color="auto" w:fill="D9E2F3"/>
            <w:vAlign w:val="center"/>
          </w:tcPr>
          <w:p w14:paraId="2402787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DD518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65C1E5" w14:textId="77777777" w:rsidTr="00F32DDC">
        <w:tc>
          <w:tcPr>
            <w:tcW w:w="2837" w:type="dxa"/>
            <w:shd w:val="clear" w:color="auto" w:fill="D9E2F3"/>
            <w:vAlign w:val="center"/>
          </w:tcPr>
          <w:p w14:paraId="1DCCAE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060C4A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37F68F" w14:textId="77777777" w:rsidTr="00F32DDC">
        <w:tc>
          <w:tcPr>
            <w:tcW w:w="2837" w:type="dxa"/>
            <w:shd w:val="clear" w:color="auto" w:fill="D9E2F3"/>
            <w:vAlign w:val="center"/>
          </w:tcPr>
          <w:p w14:paraId="79CC25A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7CCC7F1"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61F276A"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1FA98E7"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5C89E4C"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C6DB54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8BED51A" w14:textId="77777777" w:rsidTr="00F32DDC">
        <w:tc>
          <w:tcPr>
            <w:tcW w:w="2836" w:type="dxa"/>
            <w:shd w:val="clear" w:color="auto" w:fill="D9E2F3"/>
            <w:vAlign w:val="center"/>
          </w:tcPr>
          <w:p w14:paraId="67D065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0D93B2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5F133C" w14:textId="77777777" w:rsidTr="00F32DDC">
        <w:tc>
          <w:tcPr>
            <w:tcW w:w="2836" w:type="dxa"/>
            <w:shd w:val="clear" w:color="auto" w:fill="D9E2F3"/>
            <w:vAlign w:val="center"/>
          </w:tcPr>
          <w:p w14:paraId="7C023E6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D20EE3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85CEBC" w14:textId="77777777" w:rsidTr="00F32DDC">
        <w:tc>
          <w:tcPr>
            <w:tcW w:w="2836" w:type="dxa"/>
            <w:shd w:val="clear" w:color="auto" w:fill="D9E2F3"/>
            <w:vAlign w:val="center"/>
          </w:tcPr>
          <w:p w14:paraId="2171D69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7431B9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E79F56" w14:textId="77777777" w:rsidTr="00F32DDC">
        <w:tc>
          <w:tcPr>
            <w:tcW w:w="2836" w:type="dxa"/>
            <w:shd w:val="clear" w:color="auto" w:fill="D9E2F3"/>
            <w:vAlign w:val="center"/>
          </w:tcPr>
          <w:p w14:paraId="2C58F79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C1E0D0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08D8735" w14:textId="77777777" w:rsidTr="00F32DDC">
        <w:tc>
          <w:tcPr>
            <w:tcW w:w="2836" w:type="dxa"/>
            <w:shd w:val="clear" w:color="auto" w:fill="D9E2F3"/>
            <w:vAlign w:val="center"/>
          </w:tcPr>
          <w:p w14:paraId="6BD88A9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D48E53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EB95CC" w14:textId="77777777" w:rsidTr="00F32DDC">
        <w:tc>
          <w:tcPr>
            <w:tcW w:w="2836" w:type="dxa"/>
            <w:shd w:val="clear" w:color="auto" w:fill="D9E2F3"/>
            <w:vAlign w:val="center"/>
          </w:tcPr>
          <w:p w14:paraId="7088C0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942CE27" w14:textId="77777777" w:rsidR="00A9306E" w:rsidRPr="00FD1EE4" w:rsidRDefault="00A9306E" w:rsidP="00F32DDC">
            <w:pPr>
              <w:spacing w:before="240" w:after="240"/>
              <w:rPr>
                <w:rFonts w:ascii="GHEA Grapalat" w:eastAsia="GHEA Grapalat" w:hAnsi="GHEA Grapalat" w:cs="GHEA Grapalat"/>
              </w:rPr>
            </w:pPr>
          </w:p>
        </w:tc>
      </w:tr>
    </w:tbl>
    <w:p w14:paraId="42DE6E9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5B31F239" w14:textId="77777777" w:rsidTr="00F32DDC">
        <w:tc>
          <w:tcPr>
            <w:tcW w:w="2977" w:type="dxa"/>
            <w:shd w:val="clear" w:color="auto" w:fill="D9E2F3"/>
            <w:vAlign w:val="center"/>
          </w:tcPr>
          <w:p w14:paraId="6A45EC5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78818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7F3D6C" w14:textId="77777777" w:rsidTr="00F32DDC">
        <w:tc>
          <w:tcPr>
            <w:tcW w:w="2977" w:type="dxa"/>
            <w:shd w:val="clear" w:color="auto" w:fill="D9E2F3"/>
            <w:vAlign w:val="center"/>
          </w:tcPr>
          <w:p w14:paraId="26266DA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B490C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6FF2CA" w14:textId="77777777" w:rsidTr="00F32DDC">
        <w:tc>
          <w:tcPr>
            <w:tcW w:w="2977" w:type="dxa"/>
            <w:shd w:val="clear" w:color="auto" w:fill="D9E2F3"/>
            <w:vAlign w:val="center"/>
          </w:tcPr>
          <w:p w14:paraId="2864287C"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571E5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ACD091" w14:textId="77777777" w:rsidTr="00F32DDC">
        <w:tc>
          <w:tcPr>
            <w:tcW w:w="2977" w:type="dxa"/>
            <w:shd w:val="clear" w:color="auto" w:fill="D9E2F3"/>
            <w:vAlign w:val="center"/>
          </w:tcPr>
          <w:p w14:paraId="6AC1F404"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DBB25F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79441F" w14:textId="77777777" w:rsidTr="00F32DDC">
        <w:tc>
          <w:tcPr>
            <w:tcW w:w="2977" w:type="dxa"/>
            <w:shd w:val="clear" w:color="auto" w:fill="D9E2F3"/>
            <w:vAlign w:val="center"/>
          </w:tcPr>
          <w:p w14:paraId="23CA48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245AFE2" w14:textId="77777777" w:rsidR="00A9306E" w:rsidRPr="00FD1EE4" w:rsidRDefault="00A9306E" w:rsidP="00F32DDC">
            <w:pPr>
              <w:spacing w:before="240" w:after="240"/>
              <w:rPr>
                <w:rFonts w:ascii="GHEA Grapalat" w:eastAsia="GHEA Grapalat" w:hAnsi="GHEA Grapalat" w:cs="GHEA Grapalat"/>
              </w:rPr>
            </w:pPr>
          </w:p>
        </w:tc>
      </w:tr>
    </w:tbl>
    <w:p w14:paraId="55373CF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29F4E5E0" w14:textId="77777777" w:rsidTr="00F32DDC">
        <w:tc>
          <w:tcPr>
            <w:tcW w:w="2943" w:type="dxa"/>
            <w:shd w:val="clear" w:color="auto" w:fill="D9E2F3"/>
            <w:vAlign w:val="center"/>
          </w:tcPr>
          <w:p w14:paraId="432BAD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9A77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F13A2D" w14:textId="77777777" w:rsidTr="00F32DDC">
        <w:tc>
          <w:tcPr>
            <w:tcW w:w="2943" w:type="dxa"/>
            <w:shd w:val="clear" w:color="auto" w:fill="D9E2F3"/>
            <w:vAlign w:val="center"/>
          </w:tcPr>
          <w:p w14:paraId="332389A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563DBB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BA39104" w14:textId="77777777" w:rsidTr="00F32DDC">
        <w:tc>
          <w:tcPr>
            <w:tcW w:w="2943" w:type="dxa"/>
            <w:shd w:val="clear" w:color="auto" w:fill="D9E2F3"/>
            <w:vAlign w:val="center"/>
          </w:tcPr>
          <w:p w14:paraId="4B518E7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12D334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C5100F" w14:textId="77777777" w:rsidTr="00F32DDC">
        <w:tc>
          <w:tcPr>
            <w:tcW w:w="2943" w:type="dxa"/>
            <w:shd w:val="clear" w:color="auto" w:fill="D9E2F3"/>
            <w:vAlign w:val="center"/>
          </w:tcPr>
          <w:p w14:paraId="5CFF2383"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302495B" w14:textId="77777777" w:rsidR="00A9306E" w:rsidRPr="00FD1EE4" w:rsidRDefault="00A9306E" w:rsidP="00F32DDC">
            <w:pPr>
              <w:spacing w:before="240" w:after="240"/>
              <w:rPr>
                <w:rFonts w:ascii="GHEA Grapalat" w:eastAsia="GHEA Grapalat" w:hAnsi="GHEA Grapalat" w:cs="GHEA Grapalat"/>
              </w:rPr>
            </w:pPr>
          </w:p>
        </w:tc>
      </w:tr>
    </w:tbl>
    <w:p w14:paraId="2805EDC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426D6636" w14:textId="77777777" w:rsidTr="00F32DDC">
        <w:tc>
          <w:tcPr>
            <w:tcW w:w="2837" w:type="dxa"/>
            <w:shd w:val="clear" w:color="auto" w:fill="D9E2F3"/>
            <w:vAlign w:val="center"/>
          </w:tcPr>
          <w:p w14:paraId="068005C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86B2B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41F9E3" w14:textId="77777777" w:rsidTr="00F32DDC">
        <w:tc>
          <w:tcPr>
            <w:tcW w:w="2837" w:type="dxa"/>
            <w:shd w:val="clear" w:color="auto" w:fill="D9E2F3"/>
            <w:vAlign w:val="center"/>
          </w:tcPr>
          <w:p w14:paraId="79F7044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46AF4E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4FBABE" w14:textId="77777777" w:rsidTr="00F32DDC">
        <w:tc>
          <w:tcPr>
            <w:tcW w:w="2837" w:type="dxa"/>
            <w:shd w:val="clear" w:color="auto" w:fill="D9E2F3"/>
            <w:vAlign w:val="center"/>
          </w:tcPr>
          <w:p w14:paraId="0C1C6D9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9A59B9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FC1861" w14:textId="77777777" w:rsidTr="00F32DDC">
        <w:tc>
          <w:tcPr>
            <w:tcW w:w="2837" w:type="dxa"/>
            <w:shd w:val="clear" w:color="auto" w:fill="D9E2F3"/>
            <w:vAlign w:val="center"/>
          </w:tcPr>
          <w:p w14:paraId="0ABBC34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03FFDE5" w14:textId="77777777" w:rsidR="00A9306E" w:rsidRPr="00FD1EE4" w:rsidRDefault="00A9306E" w:rsidP="00F32DDC">
            <w:pPr>
              <w:spacing w:before="240" w:after="240"/>
              <w:rPr>
                <w:rFonts w:ascii="GHEA Grapalat" w:eastAsia="GHEA Grapalat" w:hAnsi="GHEA Grapalat" w:cs="GHEA Grapalat"/>
              </w:rPr>
            </w:pPr>
          </w:p>
        </w:tc>
      </w:tr>
    </w:tbl>
    <w:p w14:paraId="0F400115"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1A20B84" w14:textId="77777777" w:rsidTr="00F32DDC">
        <w:trPr>
          <w:trHeight w:val="924"/>
        </w:trPr>
        <w:tc>
          <w:tcPr>
            <w:tcW w:w="9016" w:type="dxa"/>
            <w:gridSpan w:val="2"/>
            <w:vAlign w:val="center"/>
          </w:tcPr>
          <w:p w14:paraId="25762CD1" w14:textId="77777777" w:rsidR="00A9306E" w:rsidRPr="00FD1EE4" w:rsidRDefault="00AE36D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89305FC" w14:textId="77777777" w:rsidTr="00F32DDC">
        <w:trPr>
          <w:trHeight w:val="684"/>
        </w:trPr>
        <w:tc>
          <w:tcPr>
            <w:tcW w:w="4508" w:type="dxa"/>
            <w:shd w:val="clear" w:color="auto" w:fill="D9E2F3"/>
            <w:vAlign w:val="center"/>
          </w:tcPr>
          <w:p w14:paraId="00A0ACA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F0B88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8C26A8" w14:textId="77777777" w:rsidTr="00F32DDC">
        <w:trPr>
          <w:trHeight w:val="1282"/>
        </w:trPr>
        <w:tc>
          <w:tcPr>
            <w:tcW w:w="4508" w:type="dxa"/>
            <w:shd w:val="clear" w:color="auto" w:fill="D9E2F3"/>
            <w:vAlign w:val="center"/>
          </w:tcPr>
          <w:p w14:paraId="6B59831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40769D7" w14:textId="77777777" w:rsidR="00A9306E" w:rsidRPr="006B364D" w:rsidRDefault="00AE36D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0B743E71" w14:textId="77777777" w:rsidR="00A9306E" w:rsidRPr="00F10CBA" w:rsidRDefault="00AE36D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5A4B29A" w14:textId="77777777" w:rsidTr="00F32DDC">
        <w:tc>
          <w:tcPr>
            <w:tcW w:w="9016" w:type="dxa"/>
            <w:gridSpan w:val="2"/>
            <w:vAlign w:val="center"/>
          </w:tcPr>
          <w:p w14:paraId="6CB3B7F2"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62BAADB0" w14:textId="77777777" w:rsidTr="00F32DDC">
        <w:tc>
          <w:tcPr>
            <w:tcW w:w="9016" w:type="dxa"/>
            <w:gridSpan w:val="2"/>
            <w:vAlign w:val="center"/>
          </w:tcPr>
          <w:p w14:paraId="5A64A92B" w14:textId="77777777" w:rsidR="00A9306E" w:rsidRPr="00FD1EE4" w:rsidRDefault="00AE36D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2EA61553"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1CE94668" w14:textId="77777777" w:rsidTr="00F32DDC">
        <w:trPr>
          <w:trHeight w:val="924"/>
        </w:trPr>
        <w:tc>
          <w:tcPr>
            <w:tcW w:w="9016" w:type="dxa"/>
            <w:gridSpan w:val="2"/>
            <w:vAlign w:val="center"/>
          </w:tcPr>
          <w:p w14:paraId="348CE992" w14:textId="77777777" w:rsidR="00A9306E" w:rsidRPr="00FD1EE4" w:rsidRDefault="00AE36D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6ABC5E0D" w14:textId="77777777" w:rsidTr="00F32DDC">
        <w:trPr>
          <w:trHeight w:val="684"/>
        </w:trPr>
        <w:tc>
          <w:tcPr>
            <w:tcW w:w="4508" w:type="dxa"/>
            <w:shd w:val="clear" w:color="auto" w:fill="D9E2F3"/>
            <w:vAlign w:val="center"/>
          </w:tcPr>
          <w:p w14:paraId="3C3EB86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D344EB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59D003" w14:textId="77777777" w:rsidTr="00F32DDC">
        <w:trPr>
          <w:trHeight w:val="1282"/>
        </w:trPr>
        <w:tc>
          <w:tcPr>
            <w:tcW w:w="4508" w:type="dxa"/>
            <w:shd w:val="clear" w:color="auto" w:fill="D9E2F3"/>
            <w:vAlign w:val="center"/>
          </w:tcPr>
          <w:p w14:paraId="577112E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7F0181E" w14:textId="77777777" w:rsidR="00A9306E" w:rsidRPr="00C843BA" w:rsidRDefault="00AE36D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40DA00B4" w14:textId="77777777" w:rsidR="00A9306E" w:rsidRPr="00C843BA" w:rsidRDefault="00AE36D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5D7F2BE6" w14:textId="77777777" w:rsidTr="00F32DDC">
        <w:tc>
          <w:tcPr>
            <w:tcW w:w="9016" w:type="dxa"/>
            <w:gridSpan w:val="2"/>
            <w:vAlign w:val="center"/>
          </w:tcPr>
          <w:p w14:paraId="3E8DB5AB"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638251FF" w14:textId="77777777" w:rsidTr="00F32DDC">
        <w:tc>
          <w:tcPr>
            <w:tcW w:w="9016" w:type="dxa"/>
            <w:gridSpan w:val="2"/>
            <w:vAlign w:val="center"/>
          </w:tcPr>
          <w:p w14:paraId="72C3FB08"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5B63525D" w14:textId="77777777" w:rsidTr="00F32DDC">
        <w:tc>
          <w:tcPr>
            <w:tcW w:w="9016" w:type="dxa"/>
            <w:gridSpan w:val="2"/>
            <w:vAlign w:val="center"/>
          </w:tcPr>
          <w:p w14:paraId="199099A7"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33AACB39" w14:textId="77777777" w:rsidTr="00F32DDC">
        <w:tc>
          <w:tcPr>
            <w:tcW w:w="9016" w:type="dxa"/>
            <w:gridSpan w:val="2"/>
            <w:vAlign w:val="center"/>
          </w:tcPr>
          <w:p w14:paraId="0C5BAA8E" w14:textId="77777777" w:rsidR="00A9306E" w:rsidRPr="00FD1EE4" w:rsidRDefault="00AE36D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3A43280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F891981" w14:textId="77777777" w:rsidTr="00F32DDC">
        <w:tc>
          <w:tcPr>
            <w:tcW w:w="2837" w:type="dxa"/>
            <w:shd w:val="clear" w:color="auto" w:fill="D9E2F3"/>
            <w:vAlign w:val="center"/>
          </w:tcPr>
          <w:p w14:paraId="3D63FBC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FBEA33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16D347" w14:textId="77777777" w:rsidTr="00F32DDC">
        <w:tc>
          <w:tcPr>
            <w:tcW w:w="2837" w:type="dxa"/>
            <w:shd w:val="clear" w:color="auto" w:fill="D9E2F3"/>
            <w:vAlign w:val="center"/>
          </w:tcPr>
          <w:p w14:paraId="19A4222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14:paraId="48BE5C00" w14:textId="77777777" w:rsidR="00A9306E" w:rsidRPr="00B23852" w:rsidRDefault="00AE36D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49DC4A2F" w14:textId="77777777" w:rsidR="00A9306E" w:rsidRPr="00FD1EE4" w:rsidRDefault="00AE36D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77DFA99E" w14:textId="77777777" w:rsidTr="00F32DDC">
        <w:tc>
          <w:tcPr>
            <w:tcW w:w="2837" w:type="dxa"/>
            <w:shd w:val="clear" w:color="auto" w:fill="D9E2F3"/>
            <w:vAlign w:val="center"/>
          </w:tcPr>
          <w:p w14:paraId="3DB41B5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189BC8F" w14:textId="77777777" w:rsidR="00A9306E" w:rsidRPr="005600B4" w:rsidRDefault="00AE36D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5C139FA0" w14:textId="77777777" w:rsidR="00A9306E" w:rsidRPr="005600B4" w:rsidRDefault="00AE36D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5A7B133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6B3D41F" w14:textId="77777777" w:rsidTr="00F32DDC">
        <w:tc>
          <w:tcPr>
            <w:tcW w:w="2837" w:type="dxa"/>
            <w:shd w:val="clear" w:color="auto" w:fill="D9E2F3"/>
            <w:vAlign w:val="center"/>
          </w:tcPr>
          <w:p w14:paraId="3E9C6EA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24E08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033D6E" w14:textId="77777777" w:rsidTr="00F32DDC">
        <w:tc>
          <w:tcPr>
            <w:tcW w:w="2837" w:type="dxa"/>
            <w:shd w:val="clear" w:color="auto" w:fill="D9E2F3"/>
            <w:vAlign w:val="center"/>
          </w:tcPr>
          <w:p w14:paraId="4BDD7F9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B743433" w14:textId="77777777" w:rsidR="00A9306E" w:rsidRPr="00FD1EE4" w:rsidRDefault="00A9306E" w:rsidP="00F32DDC">
            <w:pPr>
              <w:spacing w:before="240" w:after="240"/>
              <w:rPr>
                <w:rFonts w:ascii="GHEA Grapalat" w:eastAsia="GHEA Grapalat" w:hAnsi="GHEA Grapalat" w:cs="GHEA Grapalat"/>
              </w:rPr>
            </w:pPr>
          </w:p>
        </w:tc>
      </w:tr>
    </w:tbl>
    <w:p w14:paraId="0B586195"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8A44295"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09B237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BF3F747" w14:textId="77777777" w:rsidTr="00F32DDC">
        <w:tc>
          <w:tcPr>
            <w:tcW w:w="2835" w:type="dxa"/>
            <w:shd w:val="clear" w:color="auto" w:fill="D9E2F3"/>
            <w:vAlign w:val="center"/>
          </w:tcPr>
          <w:p w14:paraId="4AACAE8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DB0352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6E6633" w14:textId="77777777" w:rsidTr="00F32DDC">
        <w:tc>
          <w:tcPr>
            <w:tcW w:w="2835" w:type="dxa"/>
            <w:shd w:val="clear" w:color="auto" w:fill="D9E2F3"/>
            <w:vAlign w:val="center"/>
          </w:tcPr>
          <w:p w14:paraId="69623E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8F2673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069622" w14:textId="77777777" w:rsidTr="00F32DDC">
        <w:tc>
          <w:tcPr>
            <w:tcW w:w="2835" w:type="dxa"/>
            <w:shd w:val="clear" w:color="auto" w:fill="D9E2F3"/>
            <w:vAlign w:val="center"/>
          </w:tcPr>
          <w:p w14:paraId="5453757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0CD2B6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577B667" w14:textId="77777777" w:rsidTr="00F32DDC">
        <w:tc>
          <w:tcPr>
            <w:tcW w:w="2835" w:type="dxa"/>
            <w:shd w:val="clear" w:color="auto" w:fill="D9E2F3"/>
            <w:vAlign w:val="center"/>
          </w:tcPr>
          <w:p w14:paraId="69BA8B6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4824A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EA5C26" w14:textId="77777777" w:rsidTr="00F32DDC">
        <w:tc>
          <w:tcPr>
            <w:tcW w:w="2835" w:type="dxa"/>
            <w:shd w:val="clear" w:color="auto" w:fill="D9E2F3"/>
            <w:vAlign w:val="center"/>
          </w:tcPr>
          <w:p w14:paraId="5C9D41F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7F7A10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CD6DDB3" w14:textId="77777777" w:rsidTr="00F32DDC">
        <w:tc>
          <w:tcPr>
            <w:tcW w:w="2835" w:type="dxa"/>
            <w:shd w:val="clear" w:color="auto" w:fill="D9E2F3"/>
            <w:vAlign w:val="center"/>
          </w:tcPr>
          <w:p w14:paraId="66DDCAE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5BE33D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635D9C" w14:textId="77777777" w:rsidTr="00F32DDC">
        <w:tc>
          <w:tcPr>
            <w:tcW w:w="2835" w:type="dxa"/>
            <w:shd w:val="clear" w:color="auto" w:fill="D9E2F3"/>
            <w:vAlign w:val="center"/>
          </w:tcPr>
          <w:p w14:paraId="6A03F0C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438A01E" w14:textId="77777777" w:rsidR="00A9306E" w:rsidRPr="00FD1EE4" w:rsidRDefault="00A9306E" w:rsidP="00F32DDC">
            <w:pPr>
              <w:spacing w:before="240" w:after="240"/>
              <w:rPr>
                <w:rFonts w:ascii="GHEA Grapalat" w:eastAsia="GHEA Grapalat" w:hAnsi="GHEA Grapalat" w:cs="GHEA Grapalat"/>
              </w:rPr>
            </w:pPr>
          </w:p>
        </w:tc>
      </w:tr>
    </w:tbl>
    <w:p w14:paraId="2E0B2B26"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0CD6093" w14:textId="77777777" w:rsidTr="00F32DDC">
        <w:trPr>
          <w:trHeight w:val="853"/>
        </w:trPr>
        <w:tc>
          <w:tcPr>
            <w:tcW w:w="2835" w:type="dxa"/>
            <w:vMerge w:val="restart"/>
            <w:shd w:val="clear" w:color="auto" w:fill="D9E2F3"/>
            <w:vAlign w:val="center"/>
          </w:tcPr>
          <w:p w14:paraId="7D8325D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B4FD5E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1498227" w14:textId="77777777" w:rsidTr="00F32DDC">
        <w:trPr>
          <w:trHeight w:val="850"/>
        </w:trPr>
        <w:tc>
          <w:tcPr>
            <w:tcW w:w="2835" w:type="dxa"/>
            <w:vMerge/>
            <w:shd w:val="clear" w:color="auto" w:fill="D9E2F3"/>
            <w:vAlign w:val="center"/>
          </w:tcPr>
          <w:p w14:paraId="51FEAB9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2097E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6D0DB98" w14:textId="77777777" w:rsidTr="00F32DDC">
        <w:trPr>
          <w:trHeight w:val="850"/>
        </w:trPr>
        <w:tc>
          <w:tcPr>
            <w:tcW w:w="2835" w:type="dxa"/>
            <w:vMerge/>
            <w:shd w:val="clear" w:color="auto" w:fill="D9E2F3"/>
            <w:vAlign w:val="center"/>
          </w:tcPr>
          <w:p w14:paraId="6C12E73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3CE2A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95D140" w14:textId="77777777" w:rsidTr="00F32DDC">
        <w:trPr>
          <w:trHeight w:val="850"/>
        </w:trPr>
        <w:tc>
          <w:tcPr>
            <w:tcW w:w="2835" w:type="dxa"/>
            <w:vMerge/>
            <w:shd w:val="clear" w:color="auto" w:fill="D9E2F3"/>
            <w:vAlign w:val="center"/>
          </w:tcPr>
          <w:p w14:paraId="05851A6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2C6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B4EEEF" w14:textId="77777777" w:rsidTr="00F32DDC">
        <w:trPr>
          <w:trHeight w:val="850"/>
        </w:trPr>
        <w:tc>
          <w:tcPr>
            <w:tcW w:w="2835" w:type="dxa"/>
            <w:vMerge/>
            <w:shd w:val="clear" w:color="auto" w:fill="D9E2F3"/>
            <w:vAlign w:val="center"/>
          </w:tcPr>
          <w:p w14:paraId="1689594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33724E" w14:textId="77777777" w:rsidR="00A9306E" w:rsidRPr="00FD1EE4" w:rsidRDefault="00A9306E" w:rsidP="00F32DDC">
            <w:pPr>
              <w:spacing w:before="240" w:after="240"/>
              <w:rPr>
                <w:rFonts w:ascii="GHEA Grapalat" w:eastAsia="GHEA Grapalat" w:hAnsi="GHEA Grapalat" w:cs="GHEA Grapalat"/>
              </w:rPr>
            </w:pPr>
          </w:p>
        </w:tc>
      </w:tr>
    </w:tbl>
    <w:p w14:paraId="663EFD12"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C72DE9B" w14:textId="77777777" w:rsidTr="00F32DDC">
        <w:tc>
          <w:tcPr>
            <w:tcW w:w="2835" w:type="dxa"/>
            <w:shd w:val="clear" w:color="auto" w:fill="D9E2F3"/>
            <w:vAlign w:val="center"/>
          </w:tcPr>
          <w:p w14:paraId="197F88D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4CB23A4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58CF7C" w14:textId="77777777" w:rsidTr="00F32DDC">
        <w:tc>
          <w:tcPr>
            <w:tcW w:w="2835" w:type="dxa"/>
            <w:shd w:val="clear" w:color="auto" w:fill="D9E2F3"/>
            <w:vAlign w:val="center"/>
          </w:tcPr>
          <w:p w14:paraId="0DD2C33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997E5D3" w14:textId="77777777" w:rsidR="00A9306E" w:rsidRPr="00FD1EE4" w:rsidRDefault="00A9306E" w:rsidP="00F32DDC">
            <w:pPr>
              <w:spacing w:before="240" w:after="240"/>
              <w:rPr>
                <w:rFonts w:ascii="GHEA Grapalat" w:eastAsia="GHEA Grapalat" w:hAnsi="GHEA Grapalat" w:cs="GHEA Grapalat"/>
              </w:rPr>
            </w:pPr>
          </w:p>
        </w:tc>
      </w:tr>
    </w:tbl>
    <w:p w14:paraId="011C76E2"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C095D5F"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6732F41C" w14:textId="77777777" w:rsidTr="00F32DDC">
        <w:tc>
          <w:tcPr>
            <w:tcW w:w="9016" w:type="dxa"/>
            <w:shd w:val="clear" w:color="auto" w:fill="DBE5F1" w:themeFill="accent1" w:themeFillTint="33"/>
          </w:tcPr>
          <w:p w14:paraId="4E4FD1DD"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9D5CD22" w14:textId="77777777" w:rsidTr="00F32DDC">
        <w:trPr>
          <w:trHeight w:val="10187"/>
        </w:trPr>
        <w:tc>
          <w:tcPr>
            <w:tcW w:w="9016" w:type="dxa"/>
          </w:tcPr>
          <w:p w14:paraId="28CBB46F" w14:textId="77777777" w:rsidR="00A9306E" w:rsidRPr="00FD1EE4" w:rsidRDefault="00A9306E" w:rsidP="00F32DDC">
            <w:pPr>
              <w:rPr>
                <w:rFonts w:ascii="GHEA Grapalat" w:eastAsia="GHEA Grapalat" w:hAnsi="GHEA Grapalat" w:cs="GHEA Grapalat"/>
                <w:b/>
                <w:color w:val="000000"/>
              </w:rPr>
            </w:pPr>
          </w:p>
        </w:tc>
      </w:tr>
    </w:tbl>
    <w:p w14:paraId="0A2B5DC8"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3CB97F9F" w14:textId="77777777" w:rsidR="00A9306E" w:rsidRDefault="00A9306E" w:rsidP="00A9306E">
      <w:pPr>
        <w:rPr>
          <w:rFonts w:ascii="GHEA Grapalat" w:hAnsi="GHEA Grapalat"/>
          <w:b/>
        </w:rPr>
      </w:pPr>
    </w:p>
    <w:p w14:paraId="3361D8EB" w14:textId="77777777" w:rsidR="00A9306E" w:rsidRDefault="00A9306E" w:rsidP="00A9306E">
      <w:pPr>
        <w:rPr>
          <w:ins w:id="4" w:author="Inesa Kocharyan" w:date="2021-09-01T11:45:00Z"/>
          <w:rFonts w:ascii="GHEA Grapalat" w:hAnsi="GHEA Grapalat"/>
          <w:b/>
        </w:rPr>
      </w:pPr>
    </w:p>
    <w:p w14:paraId="4BCB8743" w14:textId="77777777" w:rsidR="00A9306E" w:rsidRDefault="00A9306E" w:rsidP="00A9306E">
      <w:pPr>
        <w:rPr>
          <w:rFonts w:ascii="GHEA Grapalat" w:hAnsi="GHEA Grapalat"/>
          <w:b/>
        </w:rPr>
      </w:pPr>
      <w:r>
        <w:rPr>
          <w:rFonts w:ascii="GHEA Grapalat" w:hAnsi="GHEA Grapalat"/>
          <w:b/>
        </w:rPr>
        <w:br w:type="page"/>
      </w:r>
    </w:p>
    <w:p w14:paraId="5A10F1A6"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5713651D"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E1AF463"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B1E2E32"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FDED86F"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21CA81"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26288D7"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92848A5"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9779FAF"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D35E0D4"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56FF0034"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FB7A6E8"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38AC7DC"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E21F187"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73BA12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5A16E12"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D085E69"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51AD2FC"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11CFCA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015EDFB"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457A96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020B7C2A"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DA7084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BF4C43D"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819371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A6372E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43AEF7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400836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2BD55CA"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49104A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A6BF4B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A99362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2C040A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7E0F0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312716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759566AA"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7F907753" w14:textId="77777777" w:rsidR="00B32672" w:rsidRPr="00B32672" w:rsidRDefault="00B32672" w:rsidP="00A9306E">
      <w:pPr>
        <w:spacing w:line="360" w:lineRule="auto"/>
        <w:contextualSpacing/>
        <w:jc w:val="both"/>
        <w:rPr>
          <w:rFonts w:ascii="GHEA Grapalat" w:hAnsi="GHEA Grapalat"/>
        </w:rPr>
      </w:pPr>
    </w:p>
    <w:p w14:paraId="643EADC0"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39C8FAB"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84062B2" w14:textId="77777777" w:rsidR="00A9306E" w:rsidRDefault="00A9306E">
      <w:pPr>
        <w:rPr>
          <w:rFonts w:ascii="GHEA Grapalat" w:hAnsi="GHEA Grapalat"/>
          <w:b/>
        </w:rPr>
      </w:pPr>
      <w:r>
        <w:rPr>
          <w:rFonts w:ascii="GHEA Grapalat" w:hAnsi="GHEA Grapalat"/>
          <w:b/>
        </w:rPr>
        <w:br w:type="page"/>
      </w:r>
    </w:p>
    <w:p w14:paraId="19171CC2"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26B70D01" w14:textId="299EB5DC"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90750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BC6DD3">
        <w:rPr>
          <w:rFonts w:ascii="GHEA Grapalat" w:hAnsi="GHEA Grapalat"/>
          <w:b/>
          <w:sz w:val="24"/>
          <w:szCs w:val="24"/>
        </w:rPr>
        <w:t>ՍՀԱՊԱԹ-ԳՀԾՁԲ-2026/05</w:t>
      </w:r>
      <w:r w:rsidR="006132ED">
        <w:rPr>
          <w:rFonts w:ascii="GHEA Grapalat" w:hAnsi="GHEA Grapalat"/>
          <w:b/>
          <w:sz w:val="24"/>
          <w:szCs w:val="24"/>
        </w:rPr>
        <w:t>"</w:t>
      </w:r>
      <w:r w:rsidR="00DC619D">
        <w:rPr>
          <w:rStyle w:val="af6"/>
          <w:rFonts w:ascii="GHEA Grapalat" w:hAnsi="GHEA Grapalat"/>
          <w:b/>
          <w:sz w:val="24"/>
          <w:szCs w:val="24"/>
        </w:rPr>
        <w:footnoteReference w:customMarkFollows="1" w:id="14"/>
        <w:t>*</w:t>
      </w:r>
    </w:p>
    <w:p w14:paraId="577AA0A0" w14:textId="77777777" w:rsidR="00B2572B" w:rsidRPr="009044F1" w:rsidRDefault="00B2572B" w:rsidP="00B46D58">
      <w:pPr>
        <w:widowControl w:val="0"/>
        <w:spacing w:after="120"/>
        <w:ind w:firstLine="567"/>
        <w:jc w:val="center"/>
        <w:rPr>
          <w:rFonts w:ascii="GHEA Grapalat" w:hAnsi="GHEA Grapalat"/>
        </w:rPr>
      </w:pPr>
    </w:p>
    <w:p w14:paraId="1670FBFC"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77FAE91" w14:textId="77777777" w:rsidR="00B2572B" w:rsidRPr="009044F1" w:rsidRDefault="00B2572B" w:rsidP="00B46D58">
      <w:pPr>
        <w:widowControl w:val="0"/>
        <w:spacing w:after="120"/>
        <w:ind w:firstLine="567"/>
        <w:jc w:val="center"/>
        <w:rPr>
          <w:rFonts w:ascii="GHEA Grapalat" w:hAnsi="GHEA Grapalat"/>
        </w:rPr>
      </w:pPr>
    </w:p>
    <w:p w14:paraId="4858B71C" w14:textId="28FB9814"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0750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BC6DD3">
        <w:rPr>
          <w:rFonts w:ascii="GHEA Grapalat" w:hAnsi="GHEA Grapalat"/>
          <w:spacing w:val="-6"/>
        </w:rPr>
        <w:t>ՍՀԱՊԱԹ-ԳՀԾՁԲ-2026/05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E757D20"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C4DE0D5"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2B72BA9"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812DBE5"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37AFF7B8"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768AB070"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419FA722"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4DB934D"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6AEC38C"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9908BC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494F3AC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F8F4DFE"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6D4856C5"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74BF1DCA"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2E6C751"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4A794EDC"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AD31EFF"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0058E4A6"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52FBA5E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B35B2B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614DA30"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9032B8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9A95D1D"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1660C88" w14:textId="77777777" w:rsidR="004A317B" w:rsidRPr="005744FC" w:rsidRDefault="004A317B" w:rsidP="00B46D58">
            <w:pPr>
              <w:widowControl w:val="0"/>
              <w:jc w:val="center"/>
              <w:rPr>
                <w:rFonts w:ascii="GHEA Grapalat" w:hAnsi="GHEA Grapalat"/>
                <w:sz w:val="20"/>
                <w:szCs w:val="20"/>
              </w:rPr>
            </w:pPr>
          </w:p>
        </w:tc>
      </w:tr>
      <w:tr w:rsidR="004A317B" w:rsidRPr="005744FC" w14:paraId="34E61BAC"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B19843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3CF1E2E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269ACF93"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C1A067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D7677FE" w14:textId="77777777" w:rsidR="004A317B" w:rsidRPr="005744FC" w:rsidRDefault="004A317B" w:rsidP="00B46D58">
            <w:pPr>
              <w:widowControl w:val="0"/>
              <w:rPr>
                <w:rFonts w:ascii="GHEA Grapalat" w:hAnsi="GHEA Grapalat"/>
                <w:sz w:val="20"/>
                <w:szCs w:val="20"/>
              </w:rPr>
            </w:pPr>
          </w:p>
        </w:tc>
      </w:tr>
      <w:tr w:rsidR="004A317B" w:rsidRPr="005744FC" w14:paraId="27A0B49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AC06B8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42E8FB6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F0223B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02025C1"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3C5518AF" w14:textId="77777777" w:rsidR="004A317B" w:rsidRPr="005744FC" w:rsidRDefault="004A317B" w:rsidP="00B46D58">
            <w:pPr>
              <w:widowControl w:val="0"/>
              <w:jc w:val="center"/>
              <w:rPr>
                <w:rFonts w:ascii="GHEA Grapalat" w:hAnsi="GHEA Grapalat"/>
                <w:sz w:val="20"/>
                <w:szCs w:val="20"/>
              </w:rPr>
            </w:pPr>
          </w:p>
        </w:tc>
      </w:tr>
      <w:tr w:rsidR="004A317B" w:rsidRPr="005744FC" w14:paraId="322BD63B"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B3BBA9F"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D735C7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DAE76D3"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9116EB1"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CD067D4" w14:textId="77777777" w:rsidR="004A317B" w:rsidRPr="005744FC" w:rsidRDefault="004A317B" w:rsidP="00B46D58">
            <w:pPr>
              <w:widowControl w:val="0"/>
              <w:jc w:val="center"/>
              <w:rPr>
                <w:rFonts w:ascii="GHEA Grapalat" w:hAnsi="GHEA Grapalat"/>
                <w:sz w:val="20"/>
                <w:szCs w:val="20"/>
              </w:rPr>
            </w:pPr>
          </w:p>
        </w:tc>
      </w:tr>
      <w:tr w:rsidR="004A317B" w:rsidRPr="005744FC" w14:paraId="3A0FC436"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6C66156"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390FA2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3BD9A92C"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283BD241"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19FDD637" w14:textId="77777777" w:rsidR="004A317B" w:rsidRPr="005744FC" w:rsidRDefault="004A317B" w:rsidP="00B46D58">
            <w:pPr>
              <w:widowControl w:val="0"/>
              <w:jc w:val="center"/>
              <w:rPr>
                <w:rFonts w:ascii="GHEA Grapalat" w:hAnsi="GHEA Grapalat"/>
                <w:sz w:val="20"/>
                <w:szCs w:val="20"/>
              </w:rPr>
            </w:pPr>
          </w:p>
        </w:tc>
      </w:tr>
    </w:tbl>
    <w:p w14:paraId="09E7295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42A4474"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6490D90D" w14:textId="77777777" w:rsidR="00DC619D" w:rsidRPr="00D3436F" w:rsidRDefault="00DC619D" w:rsidP="00B46D58">
      <w:pPr>
        <w:widowControl w:val="0"/>
        <w:spacing w:after="160"/>
        <w:jc w:val="both"/>
        <w:rPr>
          <w:rFonts w:ascii="GHEA Grapalat" w:hAnsi="GHEA Grapalat"/>
          <w:lang w:val="es-ES"/>
        </w:rPr>
      </w:pPr>
    </w:p>
    <w:p w14:paraId="23E3A96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6FE7B567" w14:textId="77777777" w:rsidR="00B217BB" w:rsidRDefault="00B217BB" w:rsidP="00B46D58">
      <w:pPr>
        <w:rPr>
          <w:rFonts w:ascii="GHEA Grapalat" w:hAnsi="GHEA Grapalat"/>
          <w:b/>
        </w:rPr>
      </w:pPr>
      <w:r>
        <w:rPr>
          <w:rFonts w:ascii="GHEA Grapalat" w:hAnsi="GHEA Grapalat"/>
          <w:b/>
        </w:rPr>
        <w:br w:type="page"/>
      </w:r>
    </w:p>
    <w:p w14:paraId="27272575"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3D4C8DB" w14:textId="1C1649A7"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90750F">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BC6DD3">
        <w:rPr>
          <w:rFonts w:ascii="GHEA Grapalat" w:hAnsi="GHEA Grapalat"/>
          <w:b/>
          <w:sz w:val="24"/>
          <w:szCs w:val="24"/>
        </w:rPr>
        <w:t>ՍՀԱՊԱԹ-ԳՀԾՁԲ-2026/05</w:t>
      </w:r>
      <w:r w:rsidR="006132ED" w:rsidRPr="00B138F3">
        <w:rPr>
          <w:rFonts w:ascii="GHEA Grapalat" w:hAnsi="GHEA Grapalat"/>
          <w:b/>
          <w:sz w:val="24"/>
          <w:szCs w:val="24"/>
        </w:rPr>
        <w:t>"</w:t>
      </w:r>
      <w:r w:rsidR="009924E6" w:rsidRPr="003543E4">
        <w:rPr>
          <w:rStyle w:val="af6"/>
          <w:rFonts w:ascii="GHEA Grapalat" w:hAnsi="GHEA Grapalat"/>
          <w:b/>
          <w:sz w:val="28"/>
          <w:szCs w:val="28"/>
        </w:rPr>
        <w:footnoteReference w:customMarkFollows="1" w:id="16"/>
        <w:t>*</w:t>
      </w:r>
    </w:p>
    <w:p w14:paraId="352A3ABF"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301C8C47"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523E3FEE" w14:textId="77777777" w:rsidR="000E5A91" w:rsidRPr="00B138F3" w:rsidRDefault="000E5A91" w:rsidP="000E5A91">
      <w:pPr>
        <w:widowControl w:val="0"/>
        <w:spacing w:after="160"/>
        <w:ind w:left="567" w:right="565"/>
        <w:jc w:val="center"/>
        <w:rPr>
          <w:rFonts w:ascii="GHEA Grapalat" w:hAnsi="GHEA Grapalat"/>
          <w:b/>
        </w:rPr>
      </w:pPr>
    </w:p>
    <w:p w14:paraId="392779E2"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3A7BA693"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34B21637"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2F0B1A64" w14:textId="30A50BFC" w:rsidR="00BF7253" w:rsidRPr="00B138F3" w:rsidRDefault="00B64554"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Мемориальный Комплекс Сардарапатской Битвы, Национальный Музей Этнографии Армян И Истории Освободительной Борьбы” ГНКО</w:t>
      </w:r>
      <w:r w:rsidR="00BF7253" w:rsidRPr="00B138F3">
        <w:rPr>
          <w:rStyle w:val="af5"/>
          <w:rFonts w:ascii="GHEA Grapalat" w:hAnsi="GHEA Grapalat"/>
          <w:sz w:val="16"/>
          <w:szCs w:val="16"/>
        </w:rPr>
        <w:t xml:space="preserve">                                                                                                       </w:t>
      </w:r>
      <w:r w:rsidR="00BF7253" w:rsidRPr="00B138F3">
        <w:rPr>
          <w:rStyle w:val="af5"/>
          <w:rFonts w:ascii="GHEA Grapalat" w:hAnsi="GHEA Grapalat"/>
          <w:b w:val="0"/>
          <w:sz w:val="16"/>
          <w:szCs w:val="16"/>
        </w:rPr>
        <w:t>наименование участника</w:t>
      </w:r>
    </w:p>
    <w:p w14:paraId="58004312"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D19F417"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07B5D513"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5BBEEA6"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75BF51B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47AE932D"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0F50FA1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0972EE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2EF38F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543E4">
        <w:rPr>
          <w:rFonts w:ascii="GHEA Grapalat" w:eastAsiaTheme="minorHAnsi" w:hAnsi="GHEA Grapalat" w:cstheme="minorBidi"/>
          <w:sz w:val="18"/>
          <w:szCs w:val="18"/>
        </w:rPr>
        <w:t>*</w:t>
      </w:r>
    </w:p>
    <w:p w14:paraId="1E6A69C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7367BFCA"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6E35AECD"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C7FE99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230BD63"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52DE6B03"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Pr="00B138F3">
        <w:rPr>
          <w:rFonts w:ascii="GHEA Grapalat" w:eastAsiaTheme="minorHAnsi" w:hAnsi="GHEA Grapalat" w:cstheme="minorBidi"/>
          <w:sz w:val="18"/>
          <w:szCs w:val="18"/>
        </w:rPr>
        <w:t>код процедуры</w:t>
      </w:r>
    </w:p>
    <w:p w14:paraId="39BC293B" w14:textId="77777777" w:rsidR="00CC378E"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02869FCB" w14:textId="77777777" w:rsidR="00CC378E" w:rsidRDefault="00CC378E"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14:paraId="01ACDCAE" w14:textId="77777777" w:rsidR="0036746C"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5F9ABFF3" w14:textId="77777777" w:rsidR="0036746C" w:rsidRDefault="0036746C" w:rsidP="0036746C">
      <w:pPr>
        <w:pStyle w:val="af4"/>
        <w:shd w:val="clear" w:color="auto" w:fill="FFFFFF"/>
        <w:spacing w:before="0" w:beforeAutospacing="0" w:after="0" w:afterAutospacing="0"/>
        <w:ind w:firstLine="375"/>
        <w:jc w:val="both"/>
        <w:rPr>
          <w:rStyle w:val="af5"/>
          <w:b w:val="0"/>
          <w:bCs w:val="0"/>
          <w:sz w:val="20"/>
          <w:szCs w:val="20"/>
        </w:rPr>
      </w:pPr>
    </w:p>
    <w:p w14:paraId="4EC2BBB7"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FA84A01" w14:textId="77777777" w:rsidR="00BF7253" w:rsidRPr="00C10A50"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162BB8C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265C1E1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6FACE2B"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4EC4067C"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139AC1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C8C07E3"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31749E9"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7F7B3D31"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5E780EE"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D49F55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954E98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798F0C32"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7FD3D08C"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BF48AC2"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6F7C3713"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0B59C4D3"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DE07BF1"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7FF833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205AF8A8"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5D0206BE"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31C98C54" w14:textId="77777777" w:rsidR="00260163" w:rsidRPr="00B138F3" w:rsidRDefault="00260163" w:rsidP="00B46D58">
      <w:pPr>
        <w:widowControl w:val="0"/>
        <w:spacing w:after="160"/>
        <w:ind w:left="567" w:right="565"/>
        <w:jc w:val="center"/>
        <w:rPr>
          <w:rFonts w:ascii="GHEA Grapalat" w:hAnsi="GHEA Grapalat"/>
          <w:b/>
        </w:rPr>
      </w:pPr>
    </w:p>
    <w:p w14:paraId="1C193C2C" w14:textId="77777777" w:rsidR="00CF2692" w:rsidRPr="00B138F3" w:rsidRDefault="00CF2692" w:rsidP="00B46D58">
      <w:pPr>
        <w:widowControl w:val="0"/>
        <w:spacing w:after="160"/>
        <w:ind w:left="567" w:right="565"/>
        <w:jc w:val="center"/>
        <w:rPr>
          <w:rFonts w:ascii="GHEA Grapalat" w:hAnsi="GHEA Grapalat"/>
          <w:b/>
        </w:rPr>
      </w:pPr>
    </w:p>
    <w:p w14:paraId="0F262CAB" w14:textId="77777777" w:rsidR="00CF2692" w:rsidRPr="00B138F3" w:rsidRDefault="00CF2692" w:rsidP="00B46D58">
      <w:pPr>
        <w:widowControl w:val="0"/>
        <w:spacing w:after="160"/>
        <w:ind w:left="567" w:right="565"/>
        <w:jc w:val="center"/>
        <w:rPr>
          <w:rFonts w:ascii="GHEA Grapalat" w:hAnsi="GHEA Grapalat"/>
          <w:b/>
        </w:rPr>
      </w:pPr>
    </w:p>
    <w:p w14:paraId="468C56F1" w14:textId="77777777" w:rsidR="00CF2692" w:rsidRPr="00B138F3" w:rsidRDefault="00CF2692" w:rsidP="00B46D58">
      <w:pPr>
        <w:widowControl w:val="0"/>
        <w:spacing w:after="160"/>
        <w:ind w:left="567" w:right="565"/>
        <w:jc w:val="center"/>
        <w:rPr>
          <w:rFonts w:ascii="GHEA Grapalat" w:hAnsi="GHEA Grapalat"/>
          <w:b/>
        </w:rPr>
      </w:pPr>
    </w:p>
    <w:p w14:paraId="10F02595" w14:textId="77777777" w:rsidR="00CF2692" w:rsidRPr="00B138F3" w:rsidRDefault="00CF2692" w:rsidP="00B46D58">
      <w:pPr>
        <w:widowControl w:val="0"/>
        <w:spacing w:after="160"/>
        <w:ind w:left="567" w:right="565"/>
        <w:jc w:val="center"/>
        <w:rPr>
          <w:rFonts w:ascii="GHEA Grapalat" w:hAnsi="GHEA Grapalat"/>
          <w:b/>
        </w:rPr>
      </w:pPr>
    </w:p>
    <w:p w14:paraId="67DE8A49" w14:textId="77777777" w:rsidR="00CF2692" w:rsidRPr="00B138F3" w:rsidRDefault="00CF2692" w:rsidP="00B46D58">
      <w:pPr>
        <w:widowControl w:val="0"/>
        <w:spacing w:after="160"/>
        <w:ind w:left="567" w:right="565"/>
        <w:jc w:val="center"/>
        <w:rPr>
          <w:rFonts w:ascii="GHEA Grapalat" w:hAnsi="GHEA Grapalat"/>
          <w:b/>
        </w:rPr>
      </w:pPr>
    </w:p>
    <w:p w14:paraId="5F6C0575" w14:textId="77777777" w:rsidR="00CF2692" w:rsidRPr="00B138F3" w:rsidRDefault="00CF2692" w:rsidP="00B46D58">
      <w:pPr>
        <w:widowControl w:val="0"/>
        <w:spacing w:after="160"/>
        <w:ind w:left="567" w:right="565"/>
        <w:jc w:val="center"/>
        <w:rPr>
          <w:rFonts w:ascii="GHEA Grapalat" w:hAnsi="GHEA Grapalat"/>
          <w:b/>
        </w:rPr>
      </w:pPr>
    </w:p>
    <w:p w14:paraId="4E1A4BC5" w14:textId="77777777" w:rsidR="009B7A85" w:rsidRDefault="009B7A85" w:rsidP="001005B0">
      <w:pPr>
        <w:widowControl w:val="0"/>
        <w:spacing w:after="160"/>
        <w:ind w:firstLine="567"/>
        <w:jc w:val="right"/>
        <w:rPr>
          <w:rFonts w:ascii="GHEA Grapalat" w:hAnsi="GHEA Grapalat"/>
          <w:b/>
        </w:rPr>
      </w:pPr>
    </w:p>
    <w:p w14:paraId="61D99E7B"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74A1AD52" w14:textId="09122844"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90750F">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sidR="00BC6DD3">
        <w:rPr>
          <w:rFonts w:ascii="GHEA Grapalat" w:hAnsi="GHEA Grapalat"/>
          <w:b/>
        </w:rPr>
        <w:t>ՍՀԱՊԱԹ-ԳՀԾՁԲ-2026/05</w:t>
      </w:r>
      <w:r w:rsidRPr="00B138F3">
        <w:rPr>
          <w:rFonts w:ascii="GHEA Grapalat" w:hAnsi="GHEA Grapalat"/>
          <w:b/>
        </w:rPr>
        <w:t>"</w:t>
      </w:r>
      <w:r w:rsidR="00B7184E">
        <w:rPr>
          <w:rFonts w:ascii="GHEA Grapalat" w:hAnsi="GHEA Grapalat"/>
          <w:b/>
        </w:rPr>
        <w:t xml:space="preserve"> *</w:t>
      </w:r>
    </w:p>
    <w:p w14:paraId="79831E6B"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632E3FC"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596110CA"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7BCDF1D7"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26C3CADB"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049EFE0"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6F8446A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4098670A"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31B5BEC7" w14:textId="3AEF6846"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00B64554">
        <w:rPr>
          <w:rStyle w:val="af5"/>
          <w:rFonts w:ascii="GHEA Grapalat" w:hAnsi="GHEA Grapalat"/>
          <w:b w:val="0"/>
          <w:sz w:val="18"/>
          <w:szCs w:val="18"/>
        </w:rPr>
        <w:t>Мемориальный Комплекс Сардарапатской Битвы, Национальный Музей Этнографии Армян И Истории Освободительной Борьбы” ГНКО</w:t>
      </w:r>
      <w:r w:rsidRPr="00B138F3">
        <w:rPr>
          <w:rFonts w:ascii="GHEA Grapalat" w:eastAsiaTheme="minorHAnsi" w:hAnsi="GHEA Grapalat" w:cstheme="minorBidi"/>
          <w:b/>
          <w:sz w:val="18"/>
          <w:szCs w:val="18"/>
        </w:rPr>
        <w:t xml:space="preserve"> </w:t>
      </w:r>
    </w:p>
    <w:p w14:paraId="2464B176"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45F8B53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714BCA8D" w14:textId="77777777"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03A67471" w14:textId="77777777"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23CDD836" w14:textId="77777777"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2AEC5C32"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899B611"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BEA8417"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EDA3EFE"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7184E">
        <w:rPr>
          <w:rFonts w:ascii="GHEA Grapalat" w:eastAsiaTheme="minorHAnsi" w:hAnsi="GHEA Grapalat" w:cstheme="minorBidi"/>
          <w:sz w:val="18"/>
          <w:szCs w:val="18"/>
        </w:rPr>
        <w:t xml:space="preserve"> *</w:t>
      </w:r>
    </w:p>
    <w:p w14:paraId="15AF91E8"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B7D4009"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F0E491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2163365" w14:textId="77777777"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68BE8D32" w14:textId="77777777"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713B9964" w14:textId="77777777"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lastRenderedPageBreak/>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1678968E" w14:textId="77777777"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14:paraId="2B347791" w14:textId="77777777"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16DBAF13" w14:textId="77777777"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04D824A1" w14:textId="77777777"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7301D4DB" w14:textId="77777777"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284FC162" w14:textId="77777777"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14:paraId="16BA8EC4"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0E03B798"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FA6F326"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2CAC3B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7C3CF5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DF6712F"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2260FF7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E35B845"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DEB1DCF"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FE37A05"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4CCFA5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6ACC46E"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CF88E3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1674E784"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DE27F75"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540707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42656B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D9CF79"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17F92DC0"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D5CDB97"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7E611C93"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E9222BE"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774BD03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32802EFE" w14:textId="77777777" w:rsidR="0064751C" w:rsidRPr="008842CE" w:rsidRDefault="0064751C" w:rsidP="0064751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978BBB" w14:textId="77777777" w:rsidR="007B3F5F" w:rsidRPr="00B138F3" w:rsidRDefault="00DB3187"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w:t>
      </w:r>
    </w:p>
    <w:p w14:paraId="22D86D63"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3E92A88" w14:textId="77777777" w:rsidR="00CF2692" w:rsidRPr="00B138F3" w:rsidRDefault="00CF2692" w:rsidP="00B46D58">
      <w:pPr>
        <w:widowControl w:val="0"/>
        <w:spacing w:after="160"/>
        <w:ind w:left="567" w:right="565"/>
        <w:jc w:val="center"/>
        <w:rPr>
          <w:rFonts w:ascii="GHEA Grapalat" w:hAnsi="GHEA Grapalat"/>
          <w:b/>
        </w:rPr>
      </w:pPr>
    </w:p>
    <w:p w14:paraId="03118CC2" w14:textId="77777777" w:rsidR="00CF2692" w:rsidRPr="00B138F3" w:rsidRDefault="00CF2692" w:rsidP="00B46D58">
      <w:pPr>
        <w:widowControl w:val="0"/>
        <w:spacing w:after="160"/>
        <w:ind w:left="567" w:right="565"/>
        <w:jc w:val="center"/>
        <w:rPr>
          <w:rFonts w:ascii="GHEA Grapalat" w:hAnsi="GHEA Grapalat"/>
          <w:b/>
        </w:rPr>
      </w:pPr>
    </w:p>
    <w:p w14:paraId="5351B0CA" w14:textId="77777777" w:rsidR="007B3F5F" w:rsidRPr="00B138F3" w:rsidRDefault="007B3F5F" w:rsidP="00B46D58">
      <w:pPr>
        <w:widowControl w:val="0"/>
        <w:spacing w:after="160"/>
        <w:ind w:left="567" w:right="565"/>
        <w:jc w:val="center"/>
        <w:rPr>
          <w:rFonts w:ascii="GHEA Grapalat" w:hAnsi="GHEA Grapalat"/>
          <w:b/>
        </w:rPr>
      </w:pPr>
    </w:p>
    <w:p w14:paraId="7FF805B4" w14:textId="77777777" w:rsidR="00CF2692" w:rsidRPr="00B138F3" w:rsidRDefault="00CF2692" w:rsidP="00B46D58">
      <w:pPr>
        <w:widowControl w:val="0"/>
        <w:spacing w:after="160"/>
        <w:ind w:left="567" w:right="565"/>
        <w:jc w:val="center"/>
        <w:rPr>
          <w:rFonts w:ascii="GHEA Grapalat" w:hAnsi="GHEA Grapalat"/>
          <w:b/>
        </w:rPr>
      </w:pPr>
    </w:p>
    <w:p w14:paraId="68FFD6CE" w14:textId="77777777" w:rsidR="001005B0" w:rsidRPr="00B138F3" w:rsidRDefault="001005B0" w:rsidP="00B46D58">
      <w:pPr>
        <w:widowControl w:val="0"/>
        <w:spacing w:after="160"/>
        <w:ind w:left="567" w:right="565"/>
        <w:jc w:val="center"/>
        <w:rPr>
          <w:rFonts w:ascii="GHEA Grapalat" w:hAnsi="GHEA Grapalat"/>
          <w:b/>
        </w:rPr>
      </w:pPr>
    </w:p>
    <w:p w14:paraId="39E085F6" w14:textId="77777777" w:rsidR="001005B0" w:rsidRPr="00B138F3" w:rsidRDefault="001005B0" w:rsidP="00B46D58">
      <w:pPr>
        <w:widowControl w:val="0"/>
        <w:spacing w:after="160"/>
        <w:ind w:left="567" w:right="565"/>
        <w:jc w:val="center"/>
        <w:rPr>
          <w:rFonts w:ascii="GHEA Grapalat" w:hAnsi="GHEA Grapalat"/>
          <w:b/>
        </w:rPr>
      </w:pPr>
    </w:p>
    <w:p w14:paraId="75800222" w14:textId="77777777" w:rsidR="000816A6" w:rsidRDefault="000816A6">
      <w:pPr>
        <w:rPr>
          <w:rFonts w:ascii="GHEA Grapalat" w:hAnsi="GHEA Grapalat"/>
          <w:i/>
          <w:sz w:val="22"/>
          <w:szCs w:val="22"/>
        </w:rPr>
      </w:pPr>
      <w:r>
        <w:rPr>
          <w:rFonts w:ascii="GHEA Grapalat" w:hAnsi="GHEA Grapalat"/>
          <w:i/>
          <w:sz w:val="22"/>
          <w:szCs w:val="22"/>
        </w:rPr>
        <w:br w:type="page"/>
      </w:r>
    </w:p>
    <w:p w14:paraId="4ADED567"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61AD9E6B" w14:textId="359EA28D"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 xml:space="preserve">к Приглашению на </w:t>
      </w:r>
      <w:r w:rsidR="0090750F">
        <w:rPr>
          <w:rFonts w:ascii="GHEA Grapalat" w:hAnsi="GHEA Grapalat"/>
          <w:b/>
          <w:i/>
        </w:rPr>
        <w:t>запрос котировок</w:t>
      </w:r>
      <w:r w:rsidRPr="00B263B7">
        <w:rPr>
          <w:rFonts w:ascii="GHEA Grapalat" w:hAnsi="GHEA Grapalat" w:cs="GHEA Grapalat"/>
          <w:b/>
          <w:i/>
        </w:rPr>
        <w:br/>
      </w:r>
      <w:r w:rsidRPr="00B263B7">
        <w:rPr>
          <w:rFonts w:ascii="GHEA Grapalat" w:hAnsi="GHEA Grapalat"/>
          <w:b/>
          <w:i/>
        </w:rPr>
        <w:t>под кодом "</w:t>
      </w:r>
      <w:r w:rsidR="00BC6DD3">
        <w:rPr>
          <w:rFonts w:ascii="GHEA Grapalat" w:hAnsi="GHEA Grapalat"/>
          <w:b/>
          <w:i/>
        </w:rPr>
        <w:t>ՍՀԱՊԱԹ-ԳՀԾՁԲ-2026/05</w:t>
      </w:r>
      <w:r w:rsidRPr="00B263B7">
        <w:rPr>
          <w:rFonts w:ascii="GHEA Grapalat" w:hAnsi="GHEA Grapalat"/>
          <w:b/>
          <w:i/>
        </w:rPr>
        <w:t>"</w:t>
      </w:r>
      <w:r w:rsidR="00B11B79" w:rsidRPr="00B263B7">
        <w:rPr>
          <w:rFonts w:ascii="GHEA Grapalat" w:hAnsi="GHEA Grapalat"/>
          <w:b/>
          <w:i/>
        </w:rPr>
        <w:t xml:space="preserve"> </w:t>
      </w:r>
      <w:r w:rsidRPr="00B263B7">
        <w:rPr>
          <w:rStyle w:val="af6"/>
          <w:rFonts w:ascii="GHEA Grapalat" w:hAnsi="GHEA Grapalat"/>
          <w:b/>
          <w:i/>
        </w:rPr>
        <w:footnoteReference w:customMarkFollows="1" w:id="17"/>
        <w:t>*</w:t>
      </w:r>
    </w:p>
    <w:p w14:paraId="5CA34C15" w14:textId="77777777" w:rsidR="00542F4F" w:rsidRPr="00B138F3" w:rsidRDefault="00542F4F" w:rsidP="00542F4F">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FAA99F7"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4EE19EDA" w14:textId="77777777" w:rsidR="00542F4F" w:rsidRPr="00B138F3" w:rsidRDefault="00542F4F" w:rsidP="00542F4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4097F06E" w14:textId="77777777"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0952F7"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14:paraId="1FEF80A2" w14:textId="77777777"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42268411" w14:textId="77777777" w:rsidR="00542F4F" w:rsidRPr="00B138F3" w:rsidRDefault="00542F4F" w:rsidP="00542F4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5AA56960"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16C8629E" w14:textId="77777777" w:rsidR="00542F4F" w:rsidRPr="00B138F3" w:rsidRDefault="00542F4F" w:rsidP="00542F4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207BF99A" w14:textId="05901F03" w:rsidR="00542F4F" w:rsidRPr="00B138F3" w:rsidRDefault="00542F4F" w:rsidP="00542F4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00B64554">
        <w:rPr>
          <w:rStyle w:val="af5"/>
          <w:rFonts w:ascii="GHEA Grapalat" w:hAnsi="GHEA Grapalat"/>
          <w:b w:val="0"/>
          <w:sz w:val="18"/>
          <w:szCs w:val="18"/>
        </w:rPr>
        <w:t>Мемориальный Комплекс Сардарапатской Битвы, Национальный Музей Этнографии Армян И Истории Освободительной Борьбы” ГНКО</w:t>
      </w:r>
      <w:r w:rsidRPr="00B138F3">
        <w:rPr>
          <w:rFonts w:ascii="GHEA Grapalat" w:eastAsiaTheme="minorHAnsi" w:hAnsi="GHEA Grapalat" w:cstheme="minorBidi"/>
          <w:b/>
          <w:sz w:val="18"/>
          <w:szCs w:val="18"/>
        </w:rPr>
        <w:t xml:space="preserve"> </w:t>
      </w:r>
    </w:p>
    <w:p w14:paraId="4F23573F" w14:textId="77777777"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9D6DE9C"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6326CE87"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2CDF24C" w14:textId="77777777" w:rsidR="00542F4F" w:rsidRPr="00B138F3" w:rsidRDefault="00F215EE" w:rsidP="00542F4F">
      <w:pPr>
        <w:pStyle w:val="af4"/>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11D544F9" w14:textId="77777777"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DC3C57F" w14:textId="77777777"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1A7C6617" w14:textId="77777777" w:rsidR="00CC173E" w:rsidRPr="00DC1223" w:rsidRDefault="00542F4F" w:rsidP="00CC173E">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14:paraId="316548BD" w14:textId="77777777" w:rsidR="00542F4F" w:rsidRPr="00B138F3" w:rsidRDefault="00542F4F" w:rsidP="00CC173E">
      <w:pPr>
        <w:pStyle w:val="af4"/>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15A43FF9"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64751C">
        <w:rPr>
          <w:rFonts w:ascii="GHEA Grapalat" w:eastAsiaTheme="minorHAnsi" w:hAnsi="GHEA Grapalat" w:cstheme="minorBidi"/>
          <w:sz w:val="18"/>
          <w:szCs w:val="18"/>
        </w:rPr>
        <w:t>*</w:t>
      </w:r>
    </w:p>
    <w:p w14:paraId="5936E79B" w14:textId="77777777"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2A600F55" w14:textId="77777777"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2390A8B"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1564818" w14:textId="77777777" w:rsidR="00293897" w:rsidRPr="00D96BE2" w:rsidRDefault="00293897" w:rsidP="00293897">
      <w:pPr>
        <w:pStyle w:val="af4"/>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06189325" w14:textId="77777777" w:rsidR="00293897" w:rsidRPr="00D96BE2" w:rsidRDefault="002A23D9" w:rsidP="00293897">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77D19E6C" w14:textId="77777777" w:rsidR="00293897" w:rsidRPr="00D96BE2" w:rsidDel="002A23D9" w:rsidRDefault="00293897" w:rsidP="00293897">
      <w:pPr>
        <w:pStyle w:val="af4"/>
        <w:shd w:val="clear" w:color="auto" w:fill="FFFFFF"/>
        <w:ind w:firstLine="374"/>
        <w:contextualSpacing/>
        <w:jc w:val="both"/>
        <w:rPr>
          <w:del w:id="5" w:author="Inesa Kocharyan" w:date="2023-07-07T17:57:00Z"/>
          <w:rFonts w:ascii="GHEA Grapalat" w:eastAsiaTheme="minorHAnsi" w:hAnsi="GHEA Grapalat" w:cstheme="minorBidi"/>
        </w:rPr>
      </w:pPr>
    </w:p>
    <w:p w14:paraId="3FB786FA" w14:textId="77777777" w:rsidR="00293897" w:rsidRPr="00D96BE2" w:rsidRDefault="002A23D9" w:rsidP="00293897">
      <w:pPr>
        <w:pStyle w:val="af4"/>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lastRenderedPageBreak/>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7EC1F477" w14:textId="77777777" w:rsidR="00293897" w:rsidRPr="00D96BE2" w:rsidRDefault="00293897" w:rsidP="00293897">
      <w:pPr>
        <w:pStyle w:val="af4"/>
        <w:shd w:val="clear" w:color="auto" w:fill="FFFFFF"/>
        <w:contextualSpacing/>
        <w:jc w:val="both"/>
        <w:rPr>
          <w:rFonts w:ascii="GHEA Grapalat" w:eastAsiaTheme="minorHAnsi" w:hAnsi="GHEA Grapalat" w:cstheme="minorBidi"/>
          <w:sz w:val="18"/>
          <w:szCs w:val="18"/>
          <w:lang w:val="hy-AM"/>
        </w:rPr>
      </w:pPr>
    </w:p>
    <w:p w14:paraId="71CC7CA7" w14:textId="77777777" w:rsidR="00293897" w:rsidRPr="00D96BE2" w:rsidRDefault="00293897" w:rsidP="00293897">
      <w:pPr>
        <w:pStyle w:val="af4"/>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4CD70396" w14:textId="77777777" w:rsidR="00A01B99"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6FB16123" w14:textId="77777777" w:rsidR="00A01B99" w:rsidRDefault="00A01B99" w:rsidP="00293897">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02E87F25" w14:textId="77777777" w:rsidR="00293897" w:rsidRPr="00D96BE2"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2C6252A2" w14:textId="77777777" w:rsidR="00293897" w:rsidRDefault="00293897"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308E06D"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1696A2B2" w14:textId="77777777" w:rsidR="00542F4F" w:rsidRPr="00B138F3" w:rsidRDefault="00542F4F" w:rsidP="00542F4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BEC4C20" w14:textId="77777777" w:rsidR="00542F4F" w:rsidRPr="00B138F3" w:rsidRDefault="00542F4F" w:rsidP="00542F4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33129B7"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1A0CE6"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26DAEF7"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74DE2AA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A16F1F5" w14:textId="77777777" w:rsidR="00DA0E0D" w:rsidRPr="0091562B" w:rsidRDefault="00542F4F" w:rsidP="00DA0E0D">
      <w:pPr>
        <w:pStyle w:val="af4"/>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2D4CFAC7"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D3D75A9"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9D7DEA3"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984F200"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C44BB3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3CF4FA7"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32F7A54"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p>
    <w:p w14:paraId="2F74DF5A"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1A95CAF"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9556902"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CAA5DD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EDF2BCA"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rPr>
      </w:pPr>
    </w:p>
    <w:p w14:paraId="329FDC32"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9CF2EA6"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14:paraId="5C3D70E4"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14:paraId="3C20CBD2"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1380DD5" w14:textId="77777777"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E777659"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8042997"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2BC9066"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6FC6D5A" w14:textId="77777777" w:rsidR="00542F4F" w:rsidRPr="00B138F3" w:rsidRDefault="00542F4F" w:rsidP="00542F4F">
      <w:pPr>
        <w:widowControl w:val="0"/>
        <w:spacing w:after="160"/>
        <w:ind w:left="567" w:right="565"/>
        <w:jc w:val="center"/>
        <w:rPr>
          <w:rFonts w:ascii="GHEA Grapalat" w:hAnsi="GHEA Grapalat"/>
          <w:b/>
        </w:rPr>
      </w:pPr>
    </w:p>
    <w:p w14:paraId="3CFBD66F" w14:textId="77777777" w:rsidR="00542F4F" w:rsidRDefault="00542F4F" w:rsidP="00542F4F">
      <w:pPr>
        <w:rPr>
          <w:rFonts w:ascii="GHEA Grapalat" w:hAnsi="GHEA Grapalat"/>
          <w:i/>
          <w:sz w:val="22"/>
          <w:szCs w:val="22"/>
        </w:rPr>
      </w:pPr>
    </w:p>
    <w:p w14:paraId="245E37C4" w14:textId="77777777" w:rsidR="00542F4F" w:rsidRDefault="00542F4F" w:rsidP="00542F4F">
      <w:pPr>
        <w:rPr>
          <w:rFonts w:ascii="GHEA Grapalat" w:hAnsi="GHEA Grapalat"/>
          <w:i/>
          <w:sz w:val="22"/>
          <w:szCs w:val="22"/>
        </w:rPr>
      </w:pPr>
    </w:p>
    <w:p w14:paraId="4D8E3311"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6349FD59"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288927EF" w14:textId="13751F28"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на </w:t>
      </w:r>
      <w:r w:rsidR="0090750F">
        <w:rPr>
          <w:rFonts w:ascii="GHEA Grapalat" w:hAnsi="GHEA Grapalat"/>
          <w:b/>
          <w:i/>
        </w:rPr>
        <w:t>запрос котировок</w:t>
      </w:r>
      <w:r w:rsidRPr="005C48F7">
        <w:rPr>
          <w:rFonts w:ascii="GHEA Grapalat" w:hAnsi="GHEA Grapalat" w:cs="GHEA Grapalat"/>
          <w:b/>
          <w:i/>
        </w:rPr>
        <w:br/>
      </w:r>
      <w:r w:rsidRPr="005C48F7">
        <w:rPr>
          <w:rFonts w:ascii="GHEA Grapalat" w:hAnsi="GHEA Grapalat"/>
          <w:b/>
          <w:i/>
        </w:rPr>
        <w:t>под кодом "</w:t>
      </w:r>
      <w:r w:rsidR="00BC6DD3">
        <w:rPr>
          <w:rFonts w:ascii="GHEA Grapalat" w:hAnsi="GHEA Grapalat"/>
          <w:b/>
          <w:i/>
        </w:rPr>
        <w:t>ՍՀԱՊԱԹ-ԳՀԾՁԲ-2026/05</w:t>
      </w:r>
      <w:r w:rsidRPr="005C48F7">
        <w:rPr>
          <w:rFonts w:ascii="GHEA Grapalat" w:hAnsi="GHEA Grapalat"/>
          <w:b/>
          <w:i/>
        </w:rPr>
        <w:t>"</w:t>
      </w:r>
      <w:r w:rsidRPr="005C48F7">
        <w:rPr>
          <w:rStyle w:val="af6"/>
          <w:rFonts w:ascii="GHEA Grapalat" w:hAnsi="GHEA Grapalat"/>
          <w:b/>
          <w:i/>
        </w:rPr>
        <w:footnoteReference w:customMarkFollows="1" w:id="18"/>
        <w:t>*</w:t>
      </w:r>
      <w:r w:rsidR="004B7F14" w:rsidRPr="005C48F7">
        <w:rPr>
          <w:rFonts w:ascii="GHEA Grapalat" w:hAnsi="GHEA Grapalat"/>
          <w:b/>
          <w:i/>
        </w:rPr>
        <w:t>*</w:t>
      </w:r>
    </w:p>
    <w:p w14:paraId="30CDC52E" w14:textId="77777777" w:rsidR="003D2FE2" w:rsidRPr="00B138F3" w:rsidRDefault="003D2FE2" w:rsidP="003D2FE2">
      <w:pPr>
        <w:widowControl w:val="0"/>
        <w:spacing w:after="160"/>
        <w:jc w:val="center"/>
        <w:rPr>
          <w:rFonts w:ascii="GHEA Grapalat" w:hAnsi="GHEA Grapalat"/>
          <w:b/>
          <w:sz w:val="22"/>
          <w:szCs w:val="22"/>
        </w:rPr>
      </w:pPr>
    </w:p>
    <w:p w14:paraId="611248E1"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582D16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07E1BF8" w14:textId="77777777" w:rsidTr="00B932B8">
        <w:tc>
          <w:tcPr>
            <w:tcW w:w="4786" w:type="dxa"/>
          </w:tcPr>
          <w:p w14:paraId="56A84B50"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15E0F5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14:paraId="6103E3DD" w14:textId="77777777" w:rsidR="003D2FE2" w:rsidRPr="00B138F3" w:rsidRDefault="003D2FE2" w:rsidP="003D2FE2">
      <w:pPr>
        <w:widowControl w:val="0"/>
        <w:spacing w:after="160"/>
        <w:rPr>
          <w:rFonts w:ascii="GHEA Grapalat" w:hAnsi="GHEA Grapalat" w:cs="GHEA Grapalat"/>
          <w:b/>
          <w:sz w:val="22"/>
          <w:szCs w:val="22"/>
        </w:rPr>
      </w:pPr>
    </w:p>
    <w:p w14:paraId="6D498F44"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A0A18D1"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066E02B"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5B2AE14"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2CD3B03"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5DC4C4"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06529BE0"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A329FD7"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732ACF2C" w14:textId="489011BC" w:rsidR="003D2FE2" w:rsidRPr="00B138F3" w:rsidRDefault="00B64554" w:rsidP="003D2FE2">
      <w:pPr>
        <w:widowControl w:val="0"/>
        <w:tabs>
          <w:tab w:val="left" w:pos="284"/>
        </w:tabs>
        <w:spacing w:after="160"/>
        <w:ind w:left="5245"/>
        <w:jc w:val="both"/>
        <w:rPr>
          <w:rFonts w:ascii="GHEA Grapalat" w:hAnsi="GHEA Grapalat" w:cs="GHEA Grapalat"/>
          <w:sz w:val="22"/>
          <w:szCs w:val="22"/>
        </w:rPr>
      </w:pPr>
      <w:r>
        <w:rPr>
          <w:rFonts w:ascii="GHEA Grapalat" w:hAnsi="GHEA Grapalat"/>
          <w:sz w:val="22"/>
          <w:szCs w:val="22"/>
          <w:vertAlign w:val="superscript"/>
        </w:rPr>
        <w:t>Мемориальный Комплекс Сардарапатской Битвы, Национальный Музей Этнографии Армян И Истории Освободительной Борьбы” ГНКО</w:t>
      </w:r>
    </w:p>
    <w:p w14:paraId="4C5AC38B"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510C8F60"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69E5349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91F28C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B6B017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3237F5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D9931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CEC825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8512B3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F4585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4EED12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8D9EE2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B93129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3DB17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DCE882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74B5E5F"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170408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A69132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C0F8B6B"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64502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264B30E"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C35D85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8BA04B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35371F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346EA7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29DAEBF"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645B53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B462266" w14:textId="77777777" w:rsidR="003D2FE2" w:rsidRPr="00B138F3" w:rsidRDefault="003D2FE2" w:rsidP="003D2FE2">
      <w:pPr>
        <w:widowControl w:val="0"/>
        <w:spacing w:after="160"/>
        <w:jc w:val="right"/>
        <w:rPr>
          <w:rFonts w:ascii="GHEA Grapalat" w:hAnsi="GHEA Grapalat"/>
          <w:sz w:val="22"/>
          <w:szCs w:val="22"/>
        </w:rPr>
      </w:pPr>
    </w:p>
    <w:p w14:paraId="0CA282F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1870463"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43C02ED2" w14:textId="77777777" w:rsidR="003D2FE2" w:rsidRPr="00B138F3" w:rsidRDefault="003D2FE2" w:rsidP="003D2FE2">
      <w:pPr>
        <w:widowControl w:val="0"/>
        <w:spacing w:after="160"/>
        <w:jc w:val="both"/>
        <w:rPr>
          <w:rFonts w:ascii="GHEA Grapalat" w:hAnsi="GHEA Grapalat"/>
          <w:sz w:val="22"/>
          <w:szCs w:val="22"/>
        </w:rPr>
      </w:pPr>
    </w:p>
    <w:p w14:paraId="3ED0F47F" w14:textId="77777777" w:rsidR="003D2FE2" w:rsidRPr="00B138F3" w:rsidRDefault="003D2FE2" w:rsidP="003D2FE2">
      <w:pPr>
        <w:widowControl w:val="0"/>
        <w:spacing w:after="160"/>
        <w:jc w:val="both"/>
        <w:rPr>
          <w:rFonts w:ascii="GHEA Grapalat" w:hAnsi="GHEA Grapalat"/>
          <w:sz w:val="22"/>
          <w:szCs w:val="22"/>
        </w:rPr>
      </w:pPr>
    </w:p>
    <w:p w14:paraId="71408D8A" w14:textId="77777777" w:rsidR="003D2FE2" w:rsidRPr="00B138F3" w:rsidRDefault="003D2FE2" w:rsidP="003D2FE2">
      <w:pPr>
        <w:rPr>
          <w:sz w:val="22"/>
          <w:szCs w:val="22"/>
        </w:rPr>
      </w:pPr>
    </w:p>
    <w:p w14:paraId="5482EC6E" w14:textId="77777777" w:rsidR="001005B0" w:rsidRPr="00B138F3" w:rsidRDefault="001005B0" w:rsidP="003D2FE2">
      <w:pPr>
        <w:widowControl w:val="0"/>
        <w:spacing w:after="160"/>
        <w:ind w:left="567" w:right="565"/>
        <w:jc w:val="both"/>
        <w:rPr>
          <w:rFonts w:ascii="GHEA Grapalat" w:hAnsi="GHEA Grapalat"/>
          <w:sz w:val="22"/>
          <w:szCs w:val="22"/>
        </w:rPr>
      </w:pPr>
    </w:p>
    <w:p w14:paraId="3DB51732" w14:textId="77777777" w:rsidR="001005B0" w:rsidRPr="00B138F3" w:rsidRDefault="001005B0" w:rsidP="00B46D58">
      <w:pPr>
        <w:widowControl w:val="0"/>
        <w:spacing w:after="160"/>
        <w:ind w:left="567" w:right="565"/>
        <w:jc w:val="center"/>
        <w:rPr>
          <w:rFonts w:ascii="GHEA Grapalat" w:hAnsi="GHEA Grapalat"/>
          <w:b/>
          <w:sz w:val="22"/>
          <w:szCs w:val="22"/>
        </w:rPr>
      </w:pPr>
    </w:p>
    <w:p w14:paraId="6747ADD5" w14:textId="77777777" w:rsidR="001005B0" w:rsidRPr="00B138F3" w:rsidRDefault="001005B0" w:rsidP="00B46D58">
      <w:pPr>
        <w:widowControl w:val="0"/>
        <w:spacing w:after="160"/>
        <w:ind w:left="567" w:right="565"/>
        <w:jc w:val="center"/>
        <w:rPr>
          <w:rFonts w:ascii="GHEA Grapalat" w:hAnsi="GHEA Grapalat"/>
          <w:b/>
          <w:sz w:val="22"/>
          <w:szCs w:val="22"/>
        </w:rPr>
      </w:pPr>
    </w:p>
    <w:p w14:paraId="43E4A7F5" w14:textId="77777777" w:rsidR="001005B0" w:rsidRPr="00B138F3" w:rsidRDefault="001005B0" w:rsidP="00B46D58">
      <w:pPr>
        <w:widowControl w:val="0"/>
        <w:spacing w:after="160"/>
        <w:ind w:left="567" w:right="565"/>
        <w:jc w:val="center"/>
        <w:rPr>
          <w:rFonts w:ascii="GHEA Grapalat" w:hAnsi="GHEA Grapalat"/>
          <w:b/>
          <w:sz w:val="22"/>
          <w:szCs w:val="22"/>
        </w:rPr>
      </w:pPr>
    </w:p>
    <w:p w14:paraId="360C4B34" w14:textId="77777777" w:rsidR="001005B0" w:rsidRPr="00B138F3" w:rsidRDefault="001005B0" w:rsidP="00B46D58">
      <w:pPr>
        <w:widowControl w:val="0"/>
        <w:spacing w:after="160"/>
        <w:ind w:left="567" w:right="565"/>
        <w:jc w:val="center"/>
        <w:rPr>
          <w:rFonts w:ascii="GHEA Grapalat" w:hAnsi="GHEA Grapalat"/>
          <w:b/>
          <w:sz w:val="22"/>
          <w:szCs w:val="22"/>
        </w:rPr>
      </w:pPr>
    </w:p>
    <w:p w14:paraId="10ADE4A2" w14:textId="77777777" w:rsidR="001005B0" w:rsidRPr="00B138F3" w:rsidRDefault="001005B0" w:rsidP="00B46D58">
      <w:pPr>
        <w:widowControl w:val="0"/>
        <w:spacing w:after="160"/>
        <w:ind w:left="567" w:right="565"/>
        <w:jc w:val="center"/>
        <w:rPr>
          <w:rFonts w:ascii="GHEA Grapalat" w:hAnsi="GHEA Grapalat"/>
          <w:b/>
          <w:sz w:val="22"/>
          <w:szCs w:val="22"/>
        </w:rPr>
      </w:pPr>
    </w:p>
    <w:p w14:paraId="7A28CD0D" w14:textId="77777777" w:rsidR="001005B0" w:rsidRPr="00B138F3" w:rsidRDefault="001005B0" w:rsidP="00B46D58">
      <w:pPr>
        <w:widowControl w:val="0"/>
        <w:spacing w:after="160"/>
        <w:ind w:left="567" w:right="565"/>
        <w:jc w:val="center"/>
        <w:rPr>
          <w:rFonts w:ascii="GHEA Grapalat" w:hAnsi="GHEA Grapalat"/>
          <w:b/>
        </w:rPr>
      </w:pPr>
    </w:p>
    <w:p w14:paraId="0A4F6064" w14:textId="77777777" w:rsidR="001005B0" w:rsidRPr="00B138F3" w:rsidRDefault="001005B0" w:rsidP="00B46D58">
      <w:pPr>
        <w:widowControl w:val="0"/>
        <w:spacing w:after="160"/>
        <w:ind w:left="567" w:right="565"/>
        <w:jc w:val="center"/>
        <w:rPr>
          <w:rFonts w:ascii="GHEA Grapalat" w:hAnsi="GHEA Grapalat"/>
          <w:b/>
        </w:rPr>
      </w:pPr>
    </w:p>
    <w:p w14:paraId="223188C3" w14:textId="77777777" w:rsidR="001005B0" w:rsidRPr="00B138F3" w:rsidRDefault="001005B0" w:rsidP="00B46D58">
      <w:pPr>
        <w:widowControl w:val="0"/>
        <w:spacing w:after="160"/>
        <w:ind w:left="567" w:right="565"/>
        <w:jc w:val="center"/>
        <w:rPr>
          <w:rFonts w:ascii="GHEA Grapalat" w:hAnsi="GHEA Grapalat"/>
          <w:b/>
        </w:rPr>
      </w:pPr>
    </w:p>
    <w:p w14:paraId="61586FAA" w14:textId="77777777" w:rsidR="001005B0" w:rsidRPr="00B138F3" w:rsidRDefault="001005B0" w:rsidP="00B46D58">
      <w:pPr>
        <w:widowControl w:val="0"/>
        <w:spacing w:after="160"/>
        <w:ind w:left="567" w:right="565"/>
        <w:jc w:val="center"/>
        <w:rPr>
          <w:rFonts w:ascii="GHEA Grapalat" w:hAnsi="GHEA Grapalat"/>
          <w:b/>
        </w:rPr>
      </w:pPr>
    </w:p>
    <w:p w14:paraId="18C0A9E5" w14:textId="77777777" w:rsidR="001005B0" w:rsidRPr="00B138F3" w:rsidRDefault="001005B0" w:rsidP="00B46D58">
      <w:pPr>
        <w:widowControl w:val="0"/>
        <w:spacing w:after="160"/>
        <w:ind w:left="567" w:right="565"/>
        <w:jc w:val="center"/>
        <w:rPr>
          <w:rFonts w:ascii="GHEA Grapalat" w:hAnsi="GHEA Grapalat"/>
          <w:b/>
        </w:rPr>
      </w:pPr>
    </w:p>
    <w:p w14:paraId="32428791" w14:textId="77777777" w:rsidR="001005B0" w:rsidRPr="00B138F3" w:rsidRDefault="001005B0" w:rsidP="00B46D58">
      <w:pPr>
        <w:widowControl w:val="0"/>
        <w:spacing w:after="160"/>
        <w:ind w:left="567" w:right="565"/>
        <w:jc w:val="center"/>
        <w:rPr>
          <w:rFonts w:ascii="GHEA Grapalat" w:hAnsi="GHEA Grapalat"/>
          <w:b/>
        </w:rPr>
      </w:pPr>
    </w:p>
    <w:p w14:paraId="3D578331" w14:textId="77777777" w:rsidR="001005B0" w:rsidRPr="00B138F3" w:rsidRDefault="001005B0" w:rsidP="00B46D58">
      <w:pPr>
        <w:widowControl w:val="0"/>
        <w:spacing w:after="160"/>
        <w:ind w:left="567" w:right="565"/>
        <w:jc w:val="center"/>
        <w:rPr>
          <w:rFonts w:ascii="GHEA Grapalat" w:hAnsi="GHEA Grapalat"/>
          <w:b/>
        </w:rPr>
      </w:pPr>
    </w:p>
    <w:p w14:paraId="6150CD82" w14:textId="77777777" w:rsidR="001005B0" w:rsidRDefault="001005B0" w:rsidP="00B46D58">
      <w:pPr>
        <w:widowControl w:val="0"/>
        <w:spacing w:after="160"/>
        <w:ind w:left="567" w:right="565"/>
        <w:jc w:val="center"/>
        <w:rPr>
          <w:rFonts w:ascii="GHEA Grapalat" w:hAnsi="GHEA Grapalat"/>
          <w:b/>
          <w:lang w:val="hy-AM"/>
        </w:rPr>
      </w:pPr>
    </w:p>
    <w:p w14:paraId="73E8E4D7" w14:textId="77777777" w:rsidR="00E752B6" w:rsidRDefault="00E752B6" w:rsidP="00B46D58">
      <w:pPr>
        <w:widowControl w:val="0"/>
        <w:spacing w:after="160"/>
        <w:ind w:left="567" w:right="565"/>
        <w:jc w:val="center"/>
        <w:rPr>
          <w:rFonts w:ascii="GHEA Grapalat" w:hAnsi="GHEA Grapalat"/>
          <w:b/>
          <w:lang w:val="hy-AM"/>
        </w:rPr>
      </w:pPr>
    </w:p>
    <w:p w14:paraId="48A00C88"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095E875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0DA422"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03CD4A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9F589"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288A323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7D599"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CC7F516"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B6181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DC9989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2440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E752B6" w:rsidRPr="00B138F3" w14:paraId="7EAF94D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09C7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2E3E41C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EDCF8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1B10F1C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6E7F2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636B1B7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84DBC" w14:textId="1650A2D4"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B64554">
              <w:rPr>
                <w:rFonts w:ascii="GHEA Grapalat" w:hAnsi="GHEA Grapalat"/>
              </w:rPr>
              <w:t>Мемориальный Комплекс Сардарапатской Битвы, Национальный Музей Этнографии Армян И Истории Освободительной Борьбы” ГНКО</w:t>
            </w:r>
          </w:p>
        </w:tc>
      </w:tr>
      <w:tr w:rsidR="00E752B6" w:rsidRPr="00B138F3" w14:paraId="414BF0E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09429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620000F4"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6565D3" w14:textId="27A1856E" w:rsidR="00E752B6" w:rsidRPr="00EF366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EF3663">
              <w:rPr>
                <w:rFonts w:ascii="GHEA Grapalat" w:hAnsi="GHEA Grapalat"/>
                <w:lang w:val="en-US"/>
              </w:rPr>
              <w:t xml:space="preserve"> </w:t>
            </w:r>
            <w:r w:rsidR="00460055" w:rsidRPr="00C57ADF">
              <w:rPr>
                <w:rFonts w:ascii="GHEA Grapalat" w:hAnsi="GHEA Grapalat"/>
                <w:color w:val="000000"/>
                <w:sz w:val="20"/>
                <w:szCs w:val="20"/>
              </w:rPr>
              <w:t>04401986</w:t>
            </w:r>
          </w:p>
        </w:tc>
      </w:tr>
      <w:tr w:rsidR="00E752B6" w:rsidRPr="00B138F3" w14:paraId="46CB5FF4"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17E6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7000BDF0"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2CFD5E" w14:textId="465BCD24"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EF3663">
              <w:rPr>
                <w:rFonts w:ascii="GHEA Grapalat" w:hAnsi="GHEA Grapalat"/>
                <w:lang w:val="en-US"/>
              </w:rPr>
              <w:t xml:space="preserve">  </w:t>
            </w:r>
            <w:r w:rsidR="00460055" w:rsidRPr="00C57ADF">
              <w:rPr>
                <w:rFonts w:ascii="GHEA Grapalat" w:hAnsi="GHEA Grapalat" w:cs="Arial"/>
                <w:sz w:val="20"/>
                <w:szCs w:val="20"/>
              </w:rPr>
              <w:t>900338000558</w:t>
            </w:r>
          </w:p>
        </w:tc>
      </w:tr>
      <w:tr w:rsidR="00E752B6" w:rsidRPr="00B138F3" w14:paraId="3B2978F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83824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414887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37FA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0646177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4784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678015F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FF7032"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3C2B8253"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7D687F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0C8FB92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33715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2F701CF2"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BEB69C"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770B0AC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B133213"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A74F728" w14:textId="77777777" w:rsidR="00E752B6" w:rsidRPr="00B138F3" w:rsidRDefault="00E752B6" w:rsidP="009216D6">
            <w:pPr>
              <w:widowControl w:val="0"/>
              <w:spacing w:after="160"/>
              <w:rPr>
                <w:rFonts w:ascii="GHEA Grapalat" w:hAnsi="GHEA Grapalat" w:cs="Sylfaen"/>
              </w:rPr>
            </w:pPr>
          </w:p>
          <w:p w14:paraId="643A7925"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2466273" w14:textId="77777777" w:rsidR="00E752B6" w:rsidRPr="00B138F3" w:rsidRDefault="00E752B6" w:rsidP="009216D6">
            <w:pPr>
              <w:widowControl w:val="0"/>
              <w:spacing w:after="160"/>
              <w:rPr>
                <w:rFonts w:ascii="GHEA Grapalat" w:hAnsi="GHEA Grapalat" w:cs="Sylfaen"/>
              </w:rPr>
            </w:pPr>
          </w:p>
          <w:p w14:paraId="513B9FBB"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76BAD7C" w14:textId="77777777" w:rsidR="00E752B6" w:rsidRPr="00B138F3" w:rsidRDefault="00E752B6" w:rsidP="009216D6">
            <w:pPr>
              <w:widowControl w:val="0"/>
              <w:spacing w:after="160"/>
              <w:rPr>
                <w:rFonts w:ascii="GHEA Grapalat" w:hAnsi="GHEA Grapalat" w:cs="Sylfaen"/>
              </w:rPr>
            </w:pPr>
          </w:p>
          <w:p w14:paraId="78EB651B"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992AEC5"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B47C669"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B9373F3" w14:textId="77777777" w:rsidR="00E752B6" w:rsidRPr="00B138F3" w:rsidRDefault="00E752B6" w:rsidP="009216D6">
            <w:pPr>
              <w:widowControl w:val="0"/>
              <w:spacing w:after="160"/>
              <w:rPr>
                <w:rFonts w:ascii="GHEA Grapalat" w:hAnsi="GHEA Grapalat" w:cs="Sylfaen"/>
              </w:rPr>
            </w:pPr>
          </w:p>
          <w:p w14:paraId="42D407E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B3FB521" w14:textId="77777777" w:rsidR="00E752B6" w:rsidRPr="00B138F3" w:rsidRDefault="00E752B6" w:rsidP="009216D6">
            <w:pPr>
              <w:widowControl w:val="0"/>
              <w:spacing w:after="160"/>
              <w:jc w:val="right"/>
              <w:rPr>
                <w:rFonts w:ascii="GHEA Grapalat" w:hAnsi="GHEA Grapalat" w:cs="Tahoma"/>
              </w:rPr>
            </w:pPr>
          </w:p>
          <w:p w14:paraId="3614A42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0E96A77" w14:textId="77777777" w:rsidR="00E752B6" w:rsidRPr="00B138F3" w:rsidRDefault="00E752B6" w:rsidP="009216D6">
            <w:pPr>
              <w:widowControl w:val="0"/>
              <w:spacing w:after="160"/>
              <w:rPr>
                <w:rFonts w:ascii="GHEA Grapalat" w:hAnsi="GHEA Grapalat" w:cs="Sylfaen"/>
              </w:rPr>
            </w:pPr>
          </w:p>
          <w:p w14:paraId="25A64753"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7B1D16A2"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DAA3788"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6214D54" w14:textId="77777777" w:rsidR="00E752B6" w:rsidRPr="00B138F3" w:rsidRDefault="00E752B6" w:rsidP="009216D6">
            <w:pPr>
              <w:widowControl w:val="0"/>
              <w:spacing w:after="160"/>
              <w:rPr>
                <w:rFonts w:ascii="GHEA Grapalat" w:hAnsi="GHEA Grapalat"/>
              </w:rPr>
            </w:pPr>
          </w:p>
          <w:p w14:paraId="46A038CD"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0BAFED8A"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7386B2C" w14:textId="77777777" w:rsidR="00E752B6" w:rsidRPr="00B138F3" w:rsidRDefault="00E752B6" w:rsidP="009216D6">
            <w:pPr>
              <w:widowControl w:val="0"/>
              <w:spacing w:after="160"/>
              <w:rPr>
                <w:rFonts w:ascii="GHEA Grapalat" w:hAnsi="GHEA Grapalat" w:cs="Tahoma"/>
              </w:rPr>
            </w:pPr>
          </w:p>
          <w:p w14:paraId="4A745EFC"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D6CC7E1"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13CF6E2" w14:textId="77777777" w:rsidR="00E752B6" w:rsidRPr="00B138F3" w:rsidRDefault="00E752B6" w:rsidP="009216D6">
            <w:pPr>
              <w:widowControl w:val="0"/>
              <w:spacing w:after="160"/>
              <w:rPr>
                <w:rFonts w:ascii="GHEA Grapalat" w:hAnsi="GHEA Grapalat" w:cs="Tahoma"/>
              </w:rPr>
            </w:pPr>
          </w:p>
          <w:p w14:paraId="1AD7DE32"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6673F071"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8DC00F3" w14:textId="77777777" w:rsidR="00E752B6" w:rsidRPr="00B138F3" w:rsidRDefault="00E752B6" w:rsidP="009216D6">
            <w:pPr>
              <w:widowControl w:val="0"/>
              <w:spacing w:after="160"/>
              <w:rPr>
                <w:rFonts w:ascii="GHEA Grapalat" w:hAnsi="GHEA Grapalat" w:cs="Arial"/>
              </w:rPr>
            </w:pPr>
          </w:p>
        </w:tc>
      </w:tr>
      <w:tr w:rsidR="00E752B6" w:rsidRPr="00B138F3" w14:paraId="26975B7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5FA331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A861AE0" w14:textId="77777777" w:rsidR="00E752B6" w:rsidRPr="00B138F3" w:rsidRDefault="00E752B6" w:rsidP="009216D6">
            <w:pPr>
              <w:widowControl w:val="0"/>
              <w:spacing w:after="160"/>
              <w:rPr>
                <w:rFonts w:ascii="GHEA Grapalat" w:hAnsi="GHEA Grapalat" w:cs="Sylfaen"/>
              </w:rPr>
            </w:pPr>
          </w:p>
          <w:p w14:paraId="55C1B4FA"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48BE1B"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8B1B8C6" w14:textId="77777777" w:rsidR="00E752B6" w:rsidRPr="00B138F3" w:rsidRDefault="00E752B6" w:rsidP="009216D6">
            <w:pPr>
              <w:widowControl w:val="0"/>
              <w:spacing w:after="160"/>
              <w:rPr>
                <w:rFonts w:ascii="GHEA Grapalat" w:hAnsi="GHEA Grapalat"/>
              </w:rPr>
            </w:pPr>
          </w:p>
          <w:p w14:paraId="750A48CA"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79C448A" w14:textId="77777777" w:rsidR="00E752B6" w:rsidRPr="00B138F3" w:rsidRDefault="00E752B6" w:rsidP="00E752B6">
      <w:pPr>
        <w:widowControl w:val="0"/>
        <w:spacing w:after="160"/>
        <w:jc w:val="center"/>
        <w:rPr>
          <w:rFonts w:ascii="GHEA Grapalat" w:hAnsi="GHEA Grapalat" w:cs="Sylfaen"/>
        </w:rPr>
      </w:pPr>
    </w:p>
    <w:p w14:paraId="60FE1BFA" w14:textId="77777777" w:rsidR="00E752B6" w:rsidRPr="00E752B6" w:rsidRDefault="00E752B6" w:rsidP="00B46D58">
      <w:pPr>
        <w:widowControl w:val="0"/>
        <w:spacing w:after="160"/>
        <w:ind w:left="567" w:right="565"/>
        <w:jc w:val="center"/>
        <w:rPr>
          <w:rFonts w:ascii="GHEA Grapalat" w:hAnsi="GHEA Grapalat"/>
          <w:b/>
        </w:rPr>
      </w:pPr>
    </w:p>
    <w:p w14:paraId="0F84285B" w14:textId="77777777" w:rsidR="001005B0" w:rsidRPr="00B138F3" w:rsidRDefault="001005B0" w:rsidP="00B46D58">
      <w:pPr>
        <w:widowControl w:val="0"/>
        <w:spacing w:after="160"/>
        <w:ind w:left="567" w:right="565"/>
        <w:jc w:val="center"/>
        <w:rPr>
          <w:rFonts w:ascii="GHEA Grapalat" w:hAnsi="GHEA Grapalat"/>
          <w:b/>
        </w:rPr>
      </w:pPr>
    </w:p>
    <w:p w14:paraId="5C0CD910" w14:textId="77777777" w:rsidR="001005B0" w:rsidRPr="00B138F3" w:rsidRDefault="001005B0" w:rsidP="00B46D58">
      <w:pPr>
        <w:widowControl w:val="0"/>
        <w:spacing w:after="160"/>
        <w:ind w:left="567" w:right="565"/>
        <w:jc w:val="center"/>
        <w:rPr>
          <w:rFonts w:ascii="GHEA Grapalat" w:hAnsi="GHEA Grapalat"/>
          <w:b/>
        </w:rPr>
      </w:pPr>
    </w:p>
    <w:p w14:paraId="73F028E1" w14:textId="77777777" w:rsidR="001005B0" w:rsidRPr="00B138F3" w:rsidRDefault="001005B0" w:rsidP="00B46D58">
      <w:pPr>
        <w:widowControl w:val="0"/>
        <w:spacing w:after="160"/>
        <w:ind w:left="567" w:right="565"/>
        <w:jc w:val="center"/>
        <w:rPr>
          <w:rFonts w:ascii="GHEA Grapalat" w:hAnsi="GHEA Grapalat"/>
          <w:b/>
        </w:rPr>
      </w:pPr>
    </w:p>
    <w:p w14:paraId="5F5D396C" w14:textId="77777777" w:rsidR="00C3421C" w:rsidRPr="00B138F3" w:rsidRDefault="00C3421C" w:rsidP="00C3421C">
      <w:pPr>
        <w:widowControl w:val="0"/>
        <w:spacing w:after="160"/>
        <w:jc w:val="center"/>
        <w:rPr>
          <w:rFonts w:ascii="GHEA Grapalat" w:hAnsi="GHEA Grapalat" w:cs="Sylfaen"/>
        </w:rPr>
      </w:pPr>
    </w:p>
    <w:p w14:paraId="1670BD7A"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E21B19B"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DA781AA"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AB756D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26486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DB5463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E53131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410C0F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1C7622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90D426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CB9CAF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EABC27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E4F2DA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E987B19"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CE62D0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B00A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DA5916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3C85B8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86D64C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7C0DCD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0C25C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5A537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540C1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05365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6568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7042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53B38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2AF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9B0B632"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B4A72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1C7BD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C853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CF67E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347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F1AA56F"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C4993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8F3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59944D"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69B40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7F557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5C43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99B6E66"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AE723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6E9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A500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620EB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19CF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2975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388DB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45813D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CD3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B3D48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4FBE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3DBD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1933C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88260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BDA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80B7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C16D7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F912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5DB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9BFE7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219F7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7D0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3816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B37E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93E7C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8F9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DA56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02B56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D70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E722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1A190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0373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C2B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852FD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2E44D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73AC0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9A2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8E86F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E192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7D5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B4002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1B2CC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61486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228F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F367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954D1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54F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691E6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63BDD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B7E6A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1924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A8C09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D0D0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0C98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7406B7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D6817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6B2C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9059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DF013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E73A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DB9BF1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9E4BE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6C48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466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F89A0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75A84B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42F3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03E3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740C6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1841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9A98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C901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9A615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A2F2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350F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2B25A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390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EE448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6C7CA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67B1F8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9192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2A85B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FD161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39A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6FA8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003A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95431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63CD2F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675BA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8279E2"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18A91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823B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E49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7D38A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96D64C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FA7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80C3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D52F3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86403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3C54D3"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28F15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63674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B8F65"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658ED95"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9F49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5D145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9D6FF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9B5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9A6CA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EAD68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8F3B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EFB21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88FAF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B50E7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6FB040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1657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89E3E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9C23E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FE4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1F40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2EAE13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7CFB9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596C4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69E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293BD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8D31A4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A308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A7D9B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FB094E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4C974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954CF0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28B7AE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F149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A9687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BCB13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C9EB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54F44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F4B3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5978B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5CA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F76C0F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9D66A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B21A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8B548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D98A90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49866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27E88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C110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286A2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0EF1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5456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7BEF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59BBBC1"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90F0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3CB3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2BFD3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42A5B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DF6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EABA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C0B5029"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A066DA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1CBA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637FE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D22CA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C063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BACF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AA302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A1084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AACCC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A7EF86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640BBE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1A12B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0176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392A17"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5086EB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AD97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C8818A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2767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BE9F7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F78E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2BB695"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03937B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CFE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F1917B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B03F6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7DC7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6165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7CF36C" w14:textId="77777777" w:rsidR="00C3421C" w:rsidRPr="00B138F3" w:rsidRDefault="00C3421C" w:rsidP="000745BE">
            <w:pPr>
              <w:widowControl w:val="0"/>
              <w:spacing w:after="120"/>
              <w:jc w:val="center"/>
              <w:rPr>
                <w:rFonts w:ascii="GHEA Grapalat" w:hAnsi="GHEA Grapalat"/>
                <w:sz w:val="18"/>
                <w:szCs w:val="18"/>
              </w:rPr>
            </w:pPr>
          </w:p>
        </w:tc>
      </w:tr>
    </w:tbl>
    <w:p w14:paraId="4BF9CF6F" w14:textId="77777777" w:rsidR="001005B0" w:rsidRPr="00B138F3" w:rsidRDefault="001005B0" w:rsidP="00B46D58">
      <w:pPr>
        <w:widowControl w:val="0"/>
        <w:spacing w:after="160"/>
        <w:ind w:left="567" w:right="565"/>
        <w:jc w:val="center"/>
        <w:rPr>
          <w:rFonts w:ascii="GHEA Grapalat" w:hAnsi="GHEA Grapalat"/>
          <w:b/>
        </w:rPr>
      </w:pPr>
    </w:p>
    <w:p w14:paraId="4997C544" w14:textId="77777777" w:rsidR="001005B0" w:rsidRPr="00B138F3" w:rsidRDefault="001005B0" w:rsidP="00B46D58">
      <w:pPr>
        <w:widowControl w:val="0"/>
        <w:spacing w:after="160"/>
        <w:ind w:left="567" w:right="565"/>
        <w:jc w:val="center"/>
        <w:rPr>
          <w:rFonts w:ascii="GHEA Grapalat" w:hAnsi="GHEA Grapalat"/>
          <w:b/>
        </w:rPr>
      </w:pPr>
    </w:p>
    <w:p w14:paraId="5E77A9C7" w14:textId="77777777" w:rsidR="001005B0" w:rsidRPr="00B138F3" w:rsidRDefault="001005B0" w:rsidP="00B46D58">
      <w:pPr>
        <w:widowControl w:val="0"/>
        <w:spacing w:after="160"/>
        <w:ind w:left="567" w:right="565"/>
        <w:jc w:val="center"/>
        <w:rPr>
          <w:rFonts w:ascii="GHEA Grapalat" w:hAnsi="GHEA Grapalat"/>
          <w:b/>
        </w:rPr>
      </w:pPr>
    </w:p>
    <w:p w14:paraId="2FB91C99" w14:textId="77777777" w:rsidR="001005B0" w:rsidRPr="00B138F3" w:rsidRDefault="001005B0" w:rsidP="00B46D58">
      <w:pPr>
        <w:widowControl w:val="0"/>
        <w:spacing w:after="160"/>
        <w:ind w:left="567" w:right="565"/>
        <w:jc w:val="center"/>
        <w:rPr>
          <w:rFonts w:ascii="GHEA Grapalat" w:hAnsi="GHEA Grapalat"/>
          <w:b/>
        </w:rPr>
      </w:pPr>
    </w:p>
    <w:p w14:paraId="6B8AE33C" w14:textId="77777777" w:rsidR="001005B0" w:rsidRPr="00B138F3" w:rsidRDefault="001005B0" w:rsidP="00B46D58">
      <w:pPr>
        <w:widowControl w:val="0"/>
        <w:spacing w:after="160"/>
        <w:ind w:left="567" w:right="565"/>
        <w:jc w:val="center"/>
        <w:rPr>
          <w:rFonts w:ascii="GHEA Grapalat" w:hAnsi="GHEA Grapalat"/>
          <w:b/>
        </w:rPr>
      </w:pPr>
    </w:p>
    <w:p w14:paraId="4A3C63D7" w14:textId="77777777" w:rsidR="001005B0" w:rsidRPr="00B138F3" w:rsidRDefault="001005B0" w:rsidP="00B46D58">
      <w:pPr>
        <w:widowControl w:val="0"/>
        <w:spacing w:after="160"/>
        <w:ind w:left="567" w:right="565"/>
        <w:jc w:val="center"/>
        <w:rPr>
          <w:rFonts w:ascii="GHEA Grapalat" w:hAnsi="GHEA Grapalat"/>
          <w:b/>
        </w:rPr>
      </w:pPr>
    </w:p>
    <w:p w14:paraId="09CF1071" w14:textId="77777777" w:rsidR="001005B0" w:rsidRPr="00B138F3" w:rsidRDefault="001005B0" w:rsidP="00B46D58">
      <w:pPr>
        <w:widowControl w:val="0"/>
        <w:spacing w:after="160"/>
        <w:ind w:left="567" w:right="565"/>
        <w:jc w:val="center"/>
        <w:rPr>
          <w:rFonts w:ascii="GHEA Grapalat" w:hAnsi="GHEA Grapalat"/>
          <w:b/>
        </w:rPr>
      </w:pPr>
    </w:p>
    <w:p w14:paraId="67B670A7" w14:textId="77777777" w:rsidR="001005B0" w:rsidRPr="00B138F3" w:rsidRDefault="001005B0" w:rsidP="00B46D58">
      <w:pPr>
        <w:widowControl w:val="0"/>
        <w:spacing w:after="160"/>
        <w:ind w:left="567" w:right="565"/>
        <w:jc w:val="center"/>
        <w:rPr>
          <w:rFonts w:ascii="GHEA Grapalat" w:hAnsi="GHEA Grapalat"/>
          <w:b/>
        </w:rPr>
      </w:pPr>
    </w:p>
    <w:p w14:paraId="5D0C99F2" w14:textId="77777777" w:rsidR="001005B0" w:rsidRPr="00B138F3" w:rsidRDefault="001005B0" w:rsidP="00B46D58">
      <w:pPr>
        <w:widowControl w:val="0"/>
        <w:spacing w:after="160"/>
        <w:ind w:left="567" w:right="565"/>
        <w:jc w:val="center"/>
        <w:rPr>
          <w:rFonts w:ascii="GHEA Grapalat" w:hAnsi="GHEA Grapalat"/>
          <w:b/>
        </w:rPr>
      </w:pPr>
    </w:p>
    <w:p w14:paraId="477ACC9A" w14:textId="77777777" w:rsidR="001005B0" w:rsidRPr="00B138F3" w:rsidRDefault="001005B0" w:rsidP="00B46D58">
      <w:pPr>
        <w:widowControl w:val="0"/>
        <w:spacing w:after="160"/>
        <w:ind w:left="567" w:right="565"/>
        <w:jc w:val="center"/>
        <w:rPr>
          <w:rFonts w:ascii="GHEA Grapalat" w:hAnsi="GHEA Grapalat"/>
          <w:b/>
        </w:rPr>
      </w:pPr>
    </w:p>
    <w:p w14:paraId="4D081B2B" w14:textId="77777777" w:rsidR="001005B0" w:rsidRPr="00B138F3" w:rsidRDefault="001005B0" w:rsidP="00B46D58">
      <w:pPr>
        <w:widowControl w:val="0"/>
        <w:spacing w:after="160"/>
        <w:ind w:left="567" w:right="565"/>
        <w:jc w:val="center"/>
        <w:rPr>
          <w:rFonts w:ascii="GHEA Grapalat" w:hAnsi="GHEA Grapalat"/>
          <w:b/>
        </w:rPr>
      </w:pPr>
    </w:p>
    <w:p w14:paraId="4B0717B0" w14:textId="77777777" w:rsidR="001005B0" w:rsidRPr="00B138F3" w:rsidRDefault="001005B0" w:rsidP="00B46D58">
      <w:pPr>
        <w:widowControl w:val="0"/>
        <w:spacing w:after="160"/>
        <w:ind w:left="567" w:right="565"/>
        <w:jc w:val="center"/>
        <w:rPr>
          <w:rFonts w:ascii="GHEA Grapalat" w:hAnsi="GHEA Grapalat"/>
          <w:b/>
        </w:rPr>
      </w:pPr>
    </w:p>
    <w:p w14:paraId="6A249752" w14:textId="77777777" w:rsidR="001005B0" w:rsidRPr="00B138F3" w:rsidRDefault="001005B0" w:rsidP="00B46D58">
      <w:pPr>
        <w:widowControl w:val="0"/>
        <w:spacing w:after="160"/>
        <w:ind w:left="567" w:right="565"/>
        <w:jc w:val="center"/>
        <w:rPr>
          <w:rFonts w:ascii="GHEA Grapalat" w:hAnsi="GHEA Grapalat"/>
          <w:b/>
        </w:rPr>
      </w:pPr>
    </w:p>
    <w:p w14:paraId="18CE2392" w14:textId="77777777" w:rsidR="001005B0" w:rsidRPr="00B138F3" w:rsidRDefault="001005B0" w:rsidP="00B46D58">
      <w:pPr>
        <w:widowControl w:val="0"/>
        <w:spacing w:after="160"/>
        <w:ind w:left="567" w:right="565"/>
        <w:jc w:val="center"/>
        <w:rPr>
          <w:rFonts w:ascii="GHEA Grapalat" w:hAnsi="GHEA Grapalat"/>
          <w:b/>
        </w:rPr>
      </w:pPr>
    </w:p>
    <w:p w14:paraId="37375867" w14:textId="77777777" w:rsidR="001005B0" w:rsidRPr="00B138F3" w:rsidRDefault="001005B0" w:rsidP="00B46D58">
      <w:pPr>
        <w:widowControl w:val="0"/>
        <w:spacing w:after="160"/>
        <w:ind w:left="567" w:right="565"/>
        <w:jc w:val="center"/>
        <w:rPr>
          <w:rFonts w:ascii="GHEA Grapalat" w:hAnsi="GHEA Grapalat"/>
          <w:b/>
        </w:rPr>
      </w:pPr>
    </w:p>
    <w:p w14:paraId="61474261" w14:textId="77777777" w:rsidR="001005B0" w:rsidRPr="00B138F3" w:rsidRDefault="001005B0" w:rsidP="00B46D58">
      <w:pPr>
        <w:widowControl w:val="0"/>
        <w:spacing w:after="160"/>
        <w:ind w:left="567" w:right="565"/>
        <w:jc w:val="center"/>
        <w:rPr>
          <w:rFonts w:ascii="GHEA Grapalat" w:hAnsi="GHEA Grapalat"/>
          <w:b/>
        </w:rPr>
      </w:pPr>
    </w:p>
    <w:p w14:paraId="05CA70B6" w14:textId="77777777" w:rsidR="001005B0" w:rsidRPr="00B138F3" w:rsidRDefault="001005B0" w:rsidP="00B46D58">
      <w:pPr>
        <w:widowControl w:val="0"/>
        <w:spacing w:after="160"/>
        <w:ind w:left="567" w:right="565"/>
        <w:jc w:val="center"/>
        <w:rPr>
          <w:rFonts w:ascii="GHEA Grapalat" w:hAnsi="GHEA Grapalat"/>
          <w:b/>
        </w:rPr>
      </w:pPr>
    </w:p>
    <w:p w14:paraId="4252B80E" w14:textId="77777777" w:rsidR="00E15A1C" w:rsidRDefault="00E15A1C" w:rsidP="00235549">
      <w:pPr>
        <w:widowControl w:val="0"/>
        <w:spacing w:after="160"/>
        <w:ind w:firstLine="567"/>
        <w:jc w:val="right"/>
        <w:rPr>
          <w:rFonts w:ascii="GHEA Grapalat" w:hAnsi="GHEA Grapalat"/>
          <w:b/>
        </w:rPr>
      </w:pPr>
    </w:p>
    <w:p w14:paraId="7A6BC4ED"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136EC21E" w14:textId="17BA384A"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90750F">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BC6DD3">
        <w:rPr>
          <w:rFonts w:ascii="GHEA Grapalat" w:hAnsi="GHEA Grapalat"/>
          <w:b/>
          <w:sz w:val="24"/>
          <w:szCs w:val="24"/>
        </w:rPr>
        <w:t>ՍՀԱՊԱԹ-ԳՀԾՁԲ-2026/05</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0"/>
        <w:t>*</w:t>
      </w:r>
    </w:p>
    <w:p w14:paraId="1B19C2DB" w14:textId="77777777" w:rsidR="001005B0" w:rsidRPr="00B138F3" w:rsidRDefault="001005B0" w:rsidP="00B46D58">
      <w:pPr>
        <w:widowControl w:val="0"/>
        <w:spacing w:after="160"/>
        <w:ind w:left="567" w:right="565"/>
        <w:jc w:val="center"/>
        <w:rPr>
          <w:rFonts w:ascii="GHEA Grapalat" w:hAnsi="GHEA Grapalat"/>
          <w:b/>
        </w:rPr>
      </w:pPr>
    </w:p>
    <w:p w14:paraId="465509C0"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763DB73"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CE6964E" w14:textId="77777777" w:rsidR="001005B0" w:rsidRPr="00B138F3" w:rsidRDefault="001005B0" w:rsidP="00B46D58">
      <w:pPr>
        <w:widowControl w:val="0"/>
        <w:spacing w:after="160"/>
        <w:ind w:left="567" w:right="565"/>
        <w:jc w:val="center"/>
        <w:rPr>
          <w:rFonts w:ascii="GHEA Grapalat" w:hAnsi="GHEA Grapalat"/>
          <w:b/>
        </w:rPr>
      </w:pPr>
    </w:p>
    <w:p w14:paraId="15210BC6"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14:paraId="2FCD71D0"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77940BF4"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059B9637" w14:textId="7E796385" w:rsidR="005B3A59" w:rsidRPr="00B138F3" w:rsidRDefault="00B64554" w:rsidP="005B3A59">
      <w:pPr>
        <w:pStyle w:val="af4"/>
        <w:shd w:val="clear" w:color="auto" w:fill="FFFFFF"/>
        <w:spacing w:before="0" w:beforeAutospacing="0" w:after="0" w:afterAutospacing="0"/>
        <w:ind w:left="-142"/>
        <w:rPr>
          <w:rStyle w:val="af5"/>
          <w:rFonts w:ascii="GHEA Grapalat" w:hAnsi="GHEA Grapalat"/>
          <w:b w:val="0"/>
          <w:sz w:val="18"/>
          <w:szCs w:val="18"/>
        </w:rPr>
      </w:pPr>
      <w:r>
        <w:rPr>
          <w:rStyle w:val="af5"/>
          <w:rFonts w:ascii="GHEA Grapalat" w:hAnsi="GHEA Grapalat"/>
          <w:b w:val="0"/>
          <w:sz w:val="18"/>
          <w:szCs w:val="18"/>
        </w:rPr>
        <w:t>Мемориальный Комплекс Сардарапатской Битвы, Национальный Музей Этнографии Армян И Истории Освободительной Борьбы” ГНКО</w:t>
      </w:r>
      <w:r w:rsidR="005B3A59"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005B3A59" w:rsidRPr="00B138F3">
        <w:rPr>
          <w:rStyle w:val="af5"/>
          <w:rFonts w:ascii="GHEA Grapalat" w:hAnsi="GHEA Grapalat"/>
          <w:b w:val="0"/>
          <w:sz w:val="20"/>
          <w:szCs w:val="20"/>
        </w:rPr>
        <w:t>наименование отобранного участника</w:t>
      </w:r>
    </w:p>
    <w:p w14:paraId="3CDE7826"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3DB41E2D"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1F66C0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259C2868"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2C6F705"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5FF6178"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414B0CBD"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773487D2"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54B8956"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2DE0806F"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18ABF426"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CA5C35">
        <w:rPr>
          <w:rFonts w:ascii="GHEA Grapalat" w:eastAsiaTheme="minorHAnsi" w:hAnsi="GHEA Grapalat" w:cstheme="minorBidi"/>
          <w:sz w:val="18"/>
          <w:szCs w:val="18"/>
        </w:rPr>
        <w:t>*</w:t>
      </w:r>
    </w:p>
    <w:p w14:paraId="17C216C5"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BF0498E"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C4272B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C380E81"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6"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4D9148E6" w14:textId="77777777"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59A677D2"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14:paraId="624F8C14" w14:textId="77777777"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20BDBE79" w14:textId="77777777"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14:paraId="2A40EE51" w14:textId="77777777"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18036269" w14:textId="77777777"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54E30679" w14:textId="77777777"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247C2FDE" w14:textId="77777777"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4B451E4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5A87B31"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B8ACD03"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6E7A722"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003A24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675A9AD"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7AFB460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4BBA31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7D6C63B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23A9D27"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DABBF3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0D3062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AA00552"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7F8FDFE"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634E5F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668309E"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61DF41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629F64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2D9555C"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6AC8F46"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015D00"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059AA7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7AEE169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AE55388" w14:textId="77777777" w:rsidR="001005B0" w:rsidRPr="00B138F3" w:rsidRDefault="001005B0" w:rsidP="00B46D58">
      <w:pPr>
        <w:widowControl w:val="0"/>
        <w:spacing w:after="160"/>
        <w:ind w:left="567" w:right="565"/>
        <w:jc w:val="center"/>
        <w:rPr>
          <w:rFonts w:ascii="GHEA Grapalat" w:hAnsi="GHEA Grapalat"/>
          <w:b/>
        </w:rPr>
      </w:pPr>
    </w:p>
    <w:p w14:paraId="6AC2568E" w14:textId="77777777" w:rsidR="001005B0" w:rsidRPr="00B138F3" w:rsidRDefault="001005B0" w:rsidP="00B46D58">
      <w:pPr>
        <w:widowControl w:val="0"/>
        <w:spacing w:after="160"/>
        <w:ind w:left="567" w:right="565"/>
        <w:jc w:val="center"/>
        <w:rPr>
          <w:rFonts w:ascii="GHEA Grapalat" w:hAnsi="GHEA Grapalat"/>
          <w:b/>
        </w:rPr>
      </w:pPr>
    </w:p>
    <w:p w14:paraId="3C7F70BC" w14:textId="77777777" w:rsidR="00E15A1C" w:rsidRDefault="00E15A1C" w:rsidP="000A214C">
      <w:pPr>
        <w:widowControl w:val="0"/>
        <w:spacing w:after="160"/>
        <w:jc w:val="right"/>
        <w:rPr>
          <w:rFonts w:ascii="GHEA Grapalat" w:hAnsi="GHEA Grapalat"/>
          <w:i/>
        </w:rPr>
      </w:pPr>
    </w:p>
    <w:p w14:paraId="0014AC66" w14:textId="77777777" w:rsidR="00E15A1C" w:rsidRDefault="00E15A1C" w:rsidP="000A214C">
      <w:pPr>
        <w:widowControl w:val="0"/>
        <w:spacing w:after="160"/>
        <w:jc w:val="right"/>
        <w:rPr>
          <w:rFonts w:ascii="GHEA Grapalat" w:hAnsi="GHEA Grapalat"/>
          <w:i/>
        </w:rPr>
      </w:pPr>
    </w:p>
    <w:p w14:paraId="34267F33" w14:textId="77777777" w:rsidR="00E15A1C" w:rsidRDefault="00E15A1C" w:rsidP="000A214C">
      <w:pPr>
        <w:widowControl w:val="0"/>
        <w:spacing w:after="160"/>
        <w:jc w:val="right"/>
        <w:rPr>
          <w:rFonts w:ascii="GHEA Grapalat" w:hAnsi="GHEA Grapalat"/>
          <w:i/>
        </w:rPr>
      </w:pPr>
    </w:p>
    <w:p w14:paraId="43EA9F92" w14:textId="77777777" w:rsidR="00E15A1C" w:rsidRDefault="00E15A1C" w:rsidP="000A214C">
      <w:pPr>
        <w:widowControl w:val="0"/>
        <w:spacing w:after="160"/>
        <w:jc w:val="right"/>
        <w:rPr>
          <w:rFonts w:ascii="GHEA Grapalat" w:hAnsi="GHEA Grapalat"/>
          <w:i/>
        </w:rPr>
      </w:pPr>
    </w:p>
    <w:p w14:paraId="1AF87590" w14:textId="77777777" w:rsidR="00E15A1C" w:rsidRDefault="00E15A1C" w:rsidP="000A214C">
      <w:pPr>
        <w:widowControl w:val="0"/>
        <w:spacing w:after="160"/>
        <w:jc w:val="right"/>
        <w:rPr>
          <w:rFonts w:ascii="GHEA Grapalat" w:hAnsi="GHEA Grapalat"/>
          <w:i/>
        </w:rPr>
      </w:pPr>
    </w:p>
    <w:p w14:paraId="48C2E0C4" w14:textId="77777777" w:rsidR="000A4ACC" w:rsidRDefault="000A4ACC">
      <w:pPr>
        <w:rPr>
          <w:rFonts w:ascii="GHEA Grapalat" w:hAnsi="GHEA Grapalat"/>
          <w:i/>
        </w:rPr>
      </w:pPr>
      <w:r>
        <w:rPr>
          <w:rFonts w:ascii="GHEA Grapalat" w:hAnsi="GHEA Grapalat"/>
          <w:i/>
        </w:rPr>
        <w:br w:type="page"/>
      </w:r>
    </w:p>
    <w:p w14:paraId="773595AB"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5DBBB27C" w14:textId="5FBECFCA"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90750F">
        <w:rPr>
          <w:rFonts w:ascii="GHEA Grapalat" w:hAnsi="GHEA Grapalat"/>
          <w:i/>
        </w:rPr>
        <w:t>запрос котировок</w:t>
      </w:r>
      <w:r w:rsidRPr="00B138F3">
        <w:rPr>
          <w:rFonts w:ascii="GHEA Grapalat" w:hAnsi="GHEA Grapalat"/>
          <w:i/>
        </w:rPr>
        <w:br/>
        <w:t>под кодом "</w:t>
      </w:r>
      <w:r w:rsidR="00BC6DD3">
        <w:rPr>
          <w:rFonts w:ascii="GHEA Grapalat" w:hAnsi="GHEA Grapalat"/>
          <w:i/>
        </w:rPr>
        <w:t>ՍՀԱՊԱԹ-ԳՀԾՁԲ-2026/05</w:t>
      </w:r>
      <w:r w:rsidRPr="00B138F3">
        <w:rPr>
          <w:rFonts w:ascii="GHEA Grapalat" w:hAnsi="GHEA Grapalat"/>
          <w:i/>
        </w:rPr>
        <w:t>"</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21"/>
        <w:t>*</w:t>
      </w:r>
    </w:p>
    <w:p w14:paraId="04BB3882" w14:textId="77777777" w:rsidR="00AF4211" w:rsidRPr="00B138F3" w:rsidRDefault="00AF4211" w:rsidP="000A214C">
      <w:pPr>
        <w:widowControl w:val="0"/>
        <w:spacing w:after="160"/>
        <w:jc w:val="center"/>
        <w:rPr>
          <w:rFonts w:ascii="GHEA Grapalat" w:hAnsi="GHEA Grapalat"/>
          <w:b/>
        </w:rPr>
      </w:pPr>
    </w:p>
    <w:p w14:paraId="1D739790"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68A3B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ABABD6B" w14:textId="77777777" w:rsidTr="000745BE">
        <w:tc>
          <w:tcPr>
            <w:tcW w:w="4786" w:type="dxa"/>
          </w:tcPr>
          <w:p w14:paraId="302B459A"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0719FAE4"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14:paraId="39017B60" w14:textId="77777777" w:rsidR="000A214C" w:rsidRPr="00B138F3" w:rsidRDefault="000A214C" w:rsidP="000A214C">
      <w:pPr>
        <w:widowControl w:val="0"/>
        <w:spacing w:after="160"/>
        <w:rPr>
          <w:rFonts w:ascii="GHEA Grapalat" w:hAnsi="GHEA Grapalat" w:cs="GHEA Grapalat"/>
          <w:b/>
        </w:rPr>
      </w:pPr>
    </w:p>
    <w:p w14:paraId="08E6F2FC"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F04709C"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860D9F5"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69631D9"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B02FAE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C5FEB5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6D48C1A"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730F81F5" w14:textId="22078EAF" w:rsidR="000A214C" w:rsidRPr="00B138F3" w:rsidRDefault="00B64554" w:rsidP="000A214C">
      <w:pPr>
        <w:widowControl w:val="0"/>
        <w:tabs>
          <w:tab w:val="left" w:pos="284"/>
        </w:tabs>
        <w:spacing w:after="160"/>
        <w:ind w:left="5245"/>
        <w:jc w:val="both"/>
        <w:rPr>
          <w:rFonts w:ascii="GHEA Grapalat" w:hAnsi="GHEA Grapalat" w:cs="GHEA Grapalat"/>
        </w:rPr>
      </w:pPr>
      <w:r>
        <w:rPr>
          <w:rFonts w:ascii="GHEA Grapalat" w:hAnsi="GHEA Grapalat"/>
          <w:vertAlign w:val="superscript"/>
        </w:rPr>
        <w:t>Мемориальный Комплекс Сардарапатской Битвы, Национальный Музей Этнографии Армян И Истории Освободительной Борьбы” ГНКО</w:t>
      </w:r>
    </w:p>
    <w:p w14:paraId="34F97CE8"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2398F25"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535677D" w14:textId="77777777" w:rsidR="000A214C" w:rsidRPr="00B138F3" w:rsidRDefault="000A214C" w:rsidP="000A214C">
      <w:pPr>
        <w:rPr>
          <w:rFonts w:ascii="GHEA Grapalat" w:hAnsi="GHEA Grapalat"/>
        </w:rPr>
      </w:pPr>
      <w:r w:rsidRPr="00B138F3">
        <w:rPr>
          <w:rFonts w:ascii="GHEA Grapalat" w:hAnsi="GHEA Grapalat"/>
        </w:rPr>
        <w:br w:type="page"/>
      </w:r>
    </w:p>
    <w:p w14:paraId="7CD0199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671FD3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E0BCE2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F1216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E9A9DD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CA5466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B89967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85EE31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B3A031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B94F26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C2529A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BA938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8B96E1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4CC0507A"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08DC2B0B"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16C0CD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935E874"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4237B24"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37E09E"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AB0E8F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FE76DC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C6BDD2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11054A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0A8B32B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925D0A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AC3652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0C36A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09961F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74FE42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EF1429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894E6E4"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536A5D51" w14:textId="77777777"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14:paraId="328AD7E0" w14:textId="77777777" w:rsidR="00BE2572" w:rsidRPr="00B138F3" w:rsidRDefault="00BE2572" w:rsidP="00BE2572">
      <w:pPr>
        <w:widowControl w:val="0"/>
        <w:spacing w:after="160"/>
        <w:jc w:val="center"/>
        <w:rPr>
          <w:rFonts w:ascii="GHEA Grapalat" w:hAnsi="GHEA Grapalat" w:cs="Sylfaen"/>
        </w:rPr>
      </w:pPr>
    </w:p>
    <w:p w14:paraId="138871FD" w14:textId="77777777" w:rsidR="00E752B6" w:rsidRPr="00E752B6" w:rsidRDefault="00E752B6" w:rsidP="00BE2572">
      <w:pPr>
        <w:rPr>
          <w:rFonts w:ascii="GHEA Grapalat" w:hAnsi="GHEA Grapalat" w:cs="Sylfaen"/>
        </w:rPr>
      </w:pPr>
    </w:p>
    <w:p w14:paraId="7489A091"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198B3C0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E1DA94"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781E731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89BCD8"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C269F0C"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17A1E"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752B6" w:rsidRPr="00B138F3" w14:paraId="1D589D54"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B07A8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4EB4806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859A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65E20C7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00CA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BD6A4C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058BF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37D5FC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BFBF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F3663" w:rsidRPr="00B138F3" w14:paraId="47BC5DA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D078F0" w14:textId="7EEE66D4" w:rsidR="00EF3663" w:rsidRPr="00B138F3" w:rsidRDefault="00EF3663" w:rsidP="00EF366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B64554">
              <w:rPr>
                <w:rFonts w:ascii="GHEA Grapalat" w:hAnsi="GHEA Grapalat"/>
              </w:rPr>
              <w:t>Мемориальный Комплекс Сардарапатской Битвы, Национальный Музей Этнографии Армян И Истории Освободительной Борьбы” ГНКО</w:t>
            </w:r>
          </w:p>
        </w:tc>
      </w:tr>
      <w:tr w:rsidR="00EF3663" w:rsidRPr="00B138F3" w14:paraId="47B74EF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6116E0" w14:textId="4CEBDB41" w:rsidR="00EF3663" w:rsidRPr="00B138F3" w:rsidRDefault="00EF3663" w:rsidP="00EF366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60055" w:rsidRPr="00B138F3" w14:paraId="5C47FE53"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5E21EA" w14:textId="2D8E0A5B" w:rsidR="00460055" w:rsidRPr="00B138F3" w:rsidRDefault="00460055" w:rsidP="0046005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C57ADF">
              <w:rPr>
                <w:rFonts w:ascii="GHEA Grapalat" w:hAnsi="GHEA Grapalat"/>
                <w:color w:val="000000"/>
                <w:sz w:val="20"/>
                <w:szCs w:val="20"/>
              </w:rPr>
              <w:t>04401986</w:t>
            </w:r>
          </w:p>
        </w:tc>
      </w:tr>
      <w:tr w:rsidR="00460055" w:rsidRPr="00B138F3" w14:paraId="52DFE27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49AB5" w14:textId="79F3112A" w:rsidR="00460055" w:rsidRPr="00B138F3" w:rsidRDefault="00460055" w:rsidP="0046005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460055" w:rsidRPr="00B138F3" w14:paraId="696D488E"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FF47AA" w14:textId="2E5AD334" w:rsidR="00460055" w:rsidRPr="00B138F3" w:rsidRDefault="00460055" w:rsidP="0046005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C57ADF">
              <w:rPr>
                <w:rFonts w:ascii="GHEA Grapalat" w:hAnsi="GHEA Grapalat" w:cs="Arial"/>
                <w:sz w:val="20"/>
                <w:szCs w:val="20"/>
              </w:rPr>
              <w:t>900338000558</w:t>
            </w:r>
          </w:p>
        </w:tc>
      </w:tr>
      <w:tr w:rsidR="00E752B6" w:rsidRPr="00B138F3" w14:paraId="374A0AA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855CE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147D477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7380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779EEE9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AD7A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DF3766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3EC0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0ABCFC66"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0132D4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60D24F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2B955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40C2B8EE"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4FE2F6"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513DD0F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93D59D5"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1ABEBEA" w14:textId="77777777" w:rsidR="00E752B6" w:rsidRPr="00B138F3" w:rsidRDefault="00E752B6" w:rsidP="009216D6">
            <w:pPr>
              <w:widowControl w:val="0"/>
              <w:spacing w:after="160"/>
              <w:rPr>
                <w:rFonts w:ascii="GHEA Grapalat" w:hAnsi="GHEA Grapalat" w:cs="Sylfaen"/>
              </w:rPr>
            </w:pPr>
          </w:p>
          <w:p w14:paraId="0B8637F1"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71CDA6A" w14:textId="77777777" w:rsidR="00E752B6" w:rsidRPr="00B138F3" w:rsidRDefault="00E752B6" w:rsidP="009216D6">
            <w:pPr>
              <w:widowControl w:val="0"/>
              <w:spacing w:after="160"/>
              <w:rPr>
                <w:rFonts w:ascii="GHEA Grapalat" w:hAnsi="GHEA Grapalat" w:cs="Sylfaen"/>
              </w:rPr>
            </w:pPr>
          </w:p>
          <w:p w14:paraId="68F3E162"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F1A5460" w14:textId="77777777" w:rsidR="00E752B6" w:rsidRPr="00B138F3" w:rsidRDefault="00E752B6" w:rsidP="009216D6">
            <w:pPr>
              <w:widowControl w:val="0"/>
              <w:spacing w:after="160"/>
              <w:rPr>
                <w:rFonts w:ascii="GHEA Grapalat" w:hAnsi="GHEA Grapalat" w:cs="Sylfaen"/>
              </w:rPr>
            </w:pPr>
          </w:p>
          <w:p w14:paraId="6023D6AB"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9EF3842"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94E2985"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69BC295" w14:textId="77777777" w:rsidR="00E752B6" w:rsidRPr="00B138F3" w:rsidRDefault="00E752B6" w:rsidP="009216D6">
            <w:pPr>
              <w:widowControl w:val="0"/>
              <w:spacing w:after="160"/>
              <w:rPr>
                <w:rFonts w:ascii="GHEA Grapalat" w:hAnsi="GHEA Grapalat" w:cs="Sylfaen"/>
              </w:rPr>
            </w:pPr>
          </w:p>
          <w:p w14:paraId="3084C438"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0685602" w14:textId="77777777" w:rsidR="00E752B6" w:rsidRPr="00B138F3" w:rsidRDefault="00E752B6" w:rsidP="009216D6">
            <w:pPr>
              <w:widowControl w:val="0"/>
              <w:spacing w:after="160"/>
              <w:jc w:val="right"/>
              <w:rPr>
                <w:rFonts w:ascii="GHEA Grapalat" w:hAnsi="GHEA Grapalat" w:cs="Tahoma"/>
              </w:rPr>
            </w:pPr>
          </w:p>
          <w:p w14:paraId="6DB8775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8C86009" w14:textId="77777777" w:rsidR="00E752B6" w:rsidRPr="00B138F3" w:rsidRDefault="00E752B6" w:rsidP="009216D6">
            <w:pPr>
              <w:widowControl w:val="0"/>
              <w:spacing w:after="160"/>
              <w:rPr>
                <w:rFonts w:ascii="GHEA Grapalat" w:hAnsi="GHEA Grapalat" w:cs="Sylfaen"/>
              </w:rPr>
            </w:pPr>
          </w:p>
          <w:p w14:paraId="1A192219"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2169BAA2"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4B86F3FE"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34B23B4" w14:textId="77777777" w:rsidR="00E752B6" w:rsidRPr="00B138F3" w:rsidRDefault="00E752B6" w:rsidP="009216D6">
            <w:pPr>
              <w:widowControl w:val="0"/>
              <w:spacing w:after="160"/>
              <w:rPr>
                <w:rFonts w:ascii="GHEA Grapalat" w:hAnsi="GHEA Grapalat"/>
              </w:rPr>
            </w:pPr>
          </w:p>
          <w:p w14:paraId="44A56E5B"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9877B38"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D8EC4DE" w14:textId="77777777" w:rsidR="00E752B6" w:rsidRPr="00B138F3" w:rsidRDefault="00E752B6" w:rsidP="009216D6">
            <w:pPr>
              <w:widowControl w:val="0"/>
              <w:spacing w:after="160"/>
              <w:rPr>
                <w:rFonts w:ascii="GHEA Grapalat" w:hAnsi="GHEA Grapalat" w:cs="Tahoma"/>
              </w:rPr>
            </w:pPr>
          </w:p>
          <w:p w14:paraId="69237B52"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13EF09A"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36A1086E" w14:textId="77777777" w:rsidR="00E752B6" w:rsidRPr="00B138F3" w:rsidRDefault="00E752B6" w:rsidP="009216D6">
            <w:pPr>
              <w:widowControl w:val="0"/>
              <w:spacing w:after="160"/>
              <w:rPr>
                <w:rFonts w:ascii="GHEA Grapalat" w:hAnsi="GHEA Grapalat" w:cs="Tahoma"/>
              </w:rPr>
            </w:pPr>
          </w:p>
          <w:p w14:paraId="5ACD3E8C"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0EE571DB"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34D8EBE" w14:textId="77777777" w:rsidR="00E752B6" w:rsidRPr="00B138F3" w:rsidRDefault="00E752B6" w:rsidP="009216D6">
            <w:pPr>
              <w:widowControl w:val="0"/>
              <w:spacing w:after="160"/>
              <w:rPr>
                <w:rFonts w:ascii="GHEA Grapalat" w:hAnsi="GHEA Grapalat" w:cs="Arial"/>
              </w:rPr>
            </w:pPr>
          </w:p>
        </w:tc>
      </w:tr>
      <w:tr w:rsidR="00E752B6" w:rsidRPr="00B138F3" w14:paraId="3134B4FB"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029A7C0"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91554DC" w14:textId="77777777" w:rsidR="00E752B6" w:rsidRPr="00B138F3" w:rsidRDefault="00E752B6" w:rsidP="009216D6">
            <w:pPr>
              <w:widowControl w:val="0"/>
              <w:spacing w:after="160"/>
              <w:rPr>
                <w:rFonts w:ascii="GHEA Grapalat" w:hAnsi="GHEA Grapalat" w:cs="Sylfaen"/>
              </w:rPr>
            </w:pPr>
          </w:p>
          <w:p w14:paraId="126522D0"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CF54374"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8299453" w14:textId="77777777" w:rsidR="00E752B6" w:rsidRPr="00B138F3" w:rsidRDefault="00E752B6" w:rsidP="009216D6">
            <w:pPr>
              <w:widowControl w:val="0"/>
              <w:spacing w:after="160"/>
              <w:rPr>
                <w:rFonts w:ascii="GHEA Grapalat" w:hAnsi="GHEA Grapalat"/>
              </w:rPr>
            </w:pPr>
          </w:p>
          <w:p w14:paraId="6E2C3686"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E0FD63A" w14:textId="77777777" w:rsidR="00E752B6" w:rsidRPr="00B138F3" w:rsidRDefault="00E752B6" w:rsidP="00E752B6">
      <w:pPr>
        <w:widowControl w:val="0"/>
        <w:spacing w:after="160"/>
        <w:jc w:val="center"/>
        <w:rPr>
          <w:rFonts w:ascii="GHEA Grapalat" w:hAnsi="GHEA Grapalat" w:cs="Sylfaen"/>
        </w:rPr>
      </w:pPr>
    </w:p>
    <w:p w14:paraId="509A4F21" w14:textId="77777777" w:rsidR="00E752B6" w:rsidRPr="00E752B6" w:rsidRDefault="00E752B6" w:rsidP="00BE2572">
      <w:pPr>
        <w:rPr>
          <w:rFonts w:ascii="GHEA Grapalat" w:hAnsi="GHEA Grapalat" w:cs="Sylfaen"/>
        </w:rPr>
      </w:pPr>
    </w:p>
    <w:p w14:paraId="4ADA7995" w14:textId="77777777" w:rsidR="00E752B6" w:rsidRDefault="00E752B6" w:rsidP="00BE2572">
      <w:pPr>
        <w:rPr>
          <w:rFonts w:ascii="GHEA Grapalat" w:hAnsi="GHEA Grapalat" w:cs="Sylfaen"/>
          <w:lang w:val="hy-AM"/>
        </w:rPr>
      </w:pPr>
    </w:p>
    <w:p w14:paraId="3A7725BE" w14:textId="77777777" w:rsidR="00E752B6" w:rsidRDefault="00E752B6" w:rsidP="00BE2572">
      <w:pPr>
        <w:rPr>
          <w:rFonts w:ascii="GHEA Grapalat" w:hAnsi="GHEA Grapalat" w:cs="Sylfaen"/>
          <w:lang w:val="hy-AM"/>
        </w:rPr>
      </w:pPr>
    </w:p>
    <w:p w14:paraId="07EFB0FC" w14:textId="77777777" w:rsidR="00E752B6" w:rsidRDefault="00E752B6" w:rsidP="00BE2572">
      <w:pPr>
        <w:rPr>
          <w:rFonts w:ascii="GHEA Grapalat" w:hAnsi="GHEA Grapalat" w:cs="Sylfaen"/>
          <w:lang w:val="hy-AM"/>
        </w:rPr>
      </w:pPr>
    </w:p>
    <w:p w14:paraId="1165678D" w14:textId="77777777" w:rsidR="00E752B6" w:rsidRDefault="00E752B6" w:rsidP="00BE2572">
      <w:pPr>
        <w:rPr>
          <w:rFonts w:ascii="GHEA Grapalat" w:hAnsi="GHEA Grapalat" w:cs="Sylfaen"/>
          <w:lang w:val="hy-AM"/>
        </w:rPr>
      </w:pPr>
    </w:p>
    <w:p w14:paraId="7A4241F1" w14:textId="77777777" w:rsidR="00E752B6" w:rsidRDefault="00E752B6" w:rsidP="00BE2572">
      <w:pPr>
        <w:rPr>
          <w:rFonts w:ascii="GHEA Grapalat" w:hAnsi="GHEA Grapalat" w:cs="Sylfaen"/>
          <w:lang w:val="hy-AM"/>
        </w:rPr>
      </w:pPr>
    </w:p>
    <w:p w14:paraId="5AE8C3D1" w14:textId="77777777" w:rsidR="00E752B6" w:rsidRDefault="00E752B6" w:rsidP="00BE2572">
      <w:pPr>
        <w:rPr>
          <w:rFonts w:ascii="GHEA Grapalat" w:hAnsi="GHEA Grapalat" w:cs="Sylfaen"/>
          <w:lang w:val="hy-AM"/>
        </w:rPr>
      </w:pPr>
    </w:p>
    <w:p w14:paraId="2EAD2023" w14:textId="77777777" w:rsidR="00E752B6" w:rsidRDefault="00E752B6" w:rsidP="00BE2572">
      <w:pPr>
        <w:rPr>
          <w:rFonts w:ascii="GHEA Grapalat" w:hAnsi="GHEA Grapalat" w:cs="Sylfaen"/>
          <w:lang w:val="hy-AM"/>
        </w:rPr>
      </w:pPr>
    </w:p>
    <w:p w14:paraId="42B6B82E" w14:textId="77777777" w:rsidR="00E752B6" w:rsidRDefault="00E752B6" w:rsidP="00BE2572">
      <w:pPr>
        <w:rPr>
          <w:rFonts w:ascii="GHEA Grapalat" w:hAnsi="GHEA Grapalat" w:cs="Sylfaen"/>
          <w:lang w:val="hy-AM"/>
        </w:rPr>
      </w:pPr>
    </w:p>
    <w:p w14:paraId="76C491E7" w14:textId="77777777" w:rsidR="00E752B6" w:rsidRDefault="00E752B6" w:rsidP="00BE2572">
      <w:pPr>
        <w:rPr>
          <w:rFonts w:ascii="GHEA Grapalat" w:hAnsi="GHEA Grapalat" w:cs="Sylfaen"/>
          <w:lang w:val="hy-AM"/>
        </w:rPr>
      </w:pPr>
    </w:p>
    <w:p w14:paraId="6E1E38E9" w14:textId="77777777" w:rsidR="00E752B6" w:rsidRDefault="00E752B6" w:rsidP="00BE2572">
      <w:pPr>
        <w:rPr>
          <w:rFonts w:ascii="GHEA Grapalat" w:hAnsi="GHEA Grapalat" w:cs="Sylfaen"/>
          <w:lang w:val="hy-AM"/>
        </w:rPr>
      </w:pPr>
    </w:p>
    <w:p w14:paraId="187A355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5DE7DC"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6494A9CD"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538F64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4317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6DF12A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6DB001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AA0068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27CA5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98ABFF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F2C4C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E74485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08B62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F3FFF7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B4AAD5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4E32B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FCF77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AAF622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557A0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B36AAF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A5269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7A4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390B6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1C543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7F3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FCC6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214E5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80D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81CD76E"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5815E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13D9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9389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05DC8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C64E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0C533EA"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86575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5A3D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E969E6"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49056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90651F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285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AF13E0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3E494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2531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F1BA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894A1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22473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491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2C280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ADAEC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BF64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87817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4E84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9D1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5A1C53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A16C9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F929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B6FC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111DC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2441A6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429D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6A335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3906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C6D6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30A7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C9D86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5C12AF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B5A8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90F04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03EE5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E521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376B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51D729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9EBA9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9972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FDB1F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45B1C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5E16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8C60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E62A8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D26E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DF5A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3AFE3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C8E7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07D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99E60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E41A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33352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DF7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D617C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FEF49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D331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2E0F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02053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DE98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383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3181F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F6D9E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469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55E2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C4DE7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7AE4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48A2C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3C788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F55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E22E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21575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8C8FE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6B6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3840B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BB1F7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828F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CDDA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34E8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87BCC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17E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D0152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BF3C3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753D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C180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F5FC7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2E9BF3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56B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9A3EF6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124A8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50B0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894E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9218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CFC5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0CA51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C9347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9CD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DF0C3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DB45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393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F328C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3D74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B904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F7F1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BFE3F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62AFA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F727EB"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DC30A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E87BA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03BA33"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20B0B46"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CBC40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07AC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6C6B15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948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4595E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86F6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BB98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D055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64D2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3E296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0B47FF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8F0D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0AD9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13FCD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C5D4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6806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0E06A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C62AD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76B7A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9E76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52F67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69F05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A7CD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97803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3C8D2B"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A0089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9B8C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2682FD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4292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1F98DA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DBD64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B5A75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E083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2389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1EE94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0021A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A17AF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9AC05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33B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4EAD2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F8861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E071C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3DAEA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501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8DFC1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71E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2C6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F6CD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2F263D"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BEC556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2D9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B32D2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7B38D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57E2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90DE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BAF8E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AC898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95C1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03FD1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F11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29E9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EA60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58C19D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5FD7EE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9C1F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C5E84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11B02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330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895C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C0E32D"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C45CA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E90E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CD912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E9937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AEB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330C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66011E"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3EE2A1A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BE1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782EE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5078C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A67B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D2EA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4871FFB" w14:textId="77777777" w:rsidR="00BE2572" w:rsidRPr="00B138F3" w:rsidRDefault="00BE2572" w:rsidP="000745BE">
            <w:pPr>
              <w:widowControl w:val="0"/>
              <w:spacing w:after="120"/>
              <w:jc w:val="center"/>
              <w:rPr>
                <w:rFonts w:ascii="GHEA Grapalat" w:hAnsi="GHEA Grapalat"/>
                <w:sz w:val="18"/>
                <w:szCs w:val="18"/>
              </w:rPr>
            </w:pPr>
          </w:p>
        </w:tc>
      </w:tr>
    </w:tbl>
    <w:p w14:paraId="176113E3" w14:textId="77777777" w:rsidR="00BE2572" w:rsidRPr="00B138F3" w:rsidRDefault="00BE2572" w:rsidP="00BE2572">
      <w:pPr>
        <w:widowControl w:val="0"/>
        <w:spacing w:after="160"/>
        <w:ind w:left="567" w:right="565"/>
        <w:jc w:val="center"/>
        <w:rPr>
          <w:rFonts w:ascii="GHEA Grapalat" w:hAnsi="GHEA Grapalat"/>
          <w:b/>
        </w:rPr>
      </w:pPr>
    </w:p>
    <w:p w14:paraId="02449B20" w14:textId="77777777" w:rsidR="00BE2572" w:rsidRPr="00B138F3" w:rsidRDefault="00BE2572" w:rsidP="00BE2572">
      <w:pPr>
        <w:widowControl w:val="0"/>
        <w:spacing w:after="160"/>
        <w:ind w:left="567" w:right="565"/>
        <w:jc w:val="center"/>
        <w:rPr>
          <w:rFonts w:ascii="GHEA Grapalat" w:hAnsi="GHEA Grapalat"/>
          <w:b/>
        </w:rPr>
      </w:pPr>
    </w:p>
    <w:p w14:paraId="1CFFBBD2" w14:textId="77777777" w:rsidR="00BE2572" w:rsidRPr="00B138F3" w:rsidRDefault="00BE2572" w:rsidP="00BE2572">
      <w:pPr>
        <w:widowControl w:val="0"/>
        <w:spacing w:after="160"/>
        <w:ind w:left="567" w:right="565"/>
        <w:jc w:val="center"/>
        <w:rPr>
          <w:rFonts w:ascii="GHEA Grapalat" w:hAnsi="GHEA Grapalat"/>
          <w:b/>
        </w:rPr>
      </w:pPr>
    </w:p>
    <w:p w14:paraId="19D52CAD" w14:textId="77777777" w:rsidR="00BE2572" w:rsidRPr="00B138F3" w:rsidRDefault="00BE2572" w:rsidP="00BE2572">
      <w:pPr>
        <w:widowControl w:val="0"/>
        <w:spacing w:after="160"/>
        <w:ind w:left="567" w:right="565"/>
        <w:jc w:val="center"/>
        <w:rPr>
          <w:rFonts w:ascii="GHEA Grapalat" w:hAnsi="GHEA Grapalat"/>
          <w:b/>
        </w:rPr>
      </w:pPr>
    </w:p>
    <w:p w14:paraId="221FBAF9" w14:textId="77777777" w:rsidR="00BE2572" w:rsidRPr="00B138F3" w:rsidRDefault="00BE2572" w:rsidP="00BE2572">
      <w:pPr>
        <w:widowControl w:val="0"/>
        <w:spacing w:after="160"/>
        <w:ind w:left="567" w:right="565"/>
        <w:jc w:val="center"/>
        <w:rPr>
          <w:rFonts w:ascii="GHEA Grapalat" w:hAnsi="GHEA Grapalat"/>
          <w:b/>
        </w:rPr>
      </w:pPr>
    </w:p>
    <w:p w14:paraId="365498EE" w14:textId="77777777" w:rsidR="00BE2572" w:rsidRPr="00B138F3" w:rsidRDefault="00BE2572" w:rsidP="00BE2572">
      <w:pPr>
        <w:widowControl w:val="0"/>
        <w:spacing w:after="160"/>
        <w:ind w:left="567" w:right="565"/>
        <w:jc w:val="center"/>
        <w:rPr>
          <w:rFonts w:ascii="GHEA Grapalat" w:hAnsi="GHEA Grapalat"/>
          <w:b/>
        </w:rPr>
      </w:pPr>
    </w:p>
    <w:p w14:paraId="667BBE52" w14:textId="77777777" w:rsidR="00BE2572" w:rsidRPr="00B138F3" w:rsidRDefault="00BE2572" w:rsidP="00BE2572">
      <w:pPr>
        <w:widowControl w:val="0"/>
        <w:spacing w:after="160"/>
        <w:ind w:left="567" w:right="565"/>
        <w:jc w:val="center"/>
        <w:rPr>
          <w:rFonts w:ascii="GHEA Grapalat" w:hAnsi="GHEA Grapalat"/>
          <w:b/>
        </w:rPr>
      </w:pPr>
    </w:p>
    <w:p w14:paraId="34414427" w14:textId="77777777" w:rsidR="00BE2572" w:rsidRPr="00B138F3" w:rsidRDefault="00BE2572" w:rsidP="00BE2572">
      <w:pPr>
        <w:widowControl w:val="0"/>
        <w:spacing w:after="160"/>
        <w:ind w:left="567" w:right="565"/>
        <w:jc w:val="center"/>
        <w:rPr>
          <w:rFonts w:ascii="GHEA Grapalat" w:hAnsi="GHEA Grapalat"/>
          <w:b/>
        </w:rPr>
      </w:pPr>
    </w:p>
    <w:p w14:paraId="46E06961" w14:textId="77777777" w:rsidR="00BE2572" w:rsidRPr="00B138F3" w:rsidRDefault="00BE2572" w:rsidP="00BE2572">
      <w:pPr>
        <w:widowControl w:val="0"/>
        <w:spacing w:after="160"/>
        <w:ind w:left="567" w:right="565"/>
        <w:jc w:val="center"/>
        <w:rPr>
          <w:rFonts w:ascii="GHEA Grapalat" w:hAnsi="GHEA Grapalat"/>
          <w:b/>
        </w:rPr>
      </w:pPr>
    </w:p>
    <w:p w14:paraId="2A378695" w14:textId="77777777" w:rsidR="00BE2572" w:rsidRPr="00B138F3" w:rsidRDefault="00BE2572" w:rsidP="00BE2572">
      <w:pPr>
        <w:widowControl w:val="0"/>
        <w:spacing w:after="160"/>
        <w:ind w:left="567" w:right="565"/>
        <w:jc w:val="center"/>
        <w:rPr>
          <w:rFonts w:ascii="GHEA Grapalat" w:hAnsi="GHEA Grapalat"/>
          <w:b/>
        </w:rPr>
      </w:pPr>
    </w:p>
    <w:p w14:paraId="2F32BB86"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4850E2C3"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62183FEF" w14:textId="77777777" w:rsidR="00131F0B" w:rsidRPr="00C858FA" w:rsidRDefault="00131F0B" w:rsidP="00131F0B">
      <w:pPr>
        <w:pStyle w:val="31"/>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 BMTsDzB --/---"</w:t>
      </w:r>
      <w:r w:rsidRPr="00C858FA">
        <w:rPr>
          <w:rStyle w:val="af6"/>
          <w:rFonts w:ascii="GHEA Grapalat" w:hAnsi="GHEA Grapalat"/>
          <w:b/>
          <w:sz w:val="24"/>
          <w:szCs w:val="24"/>
        </w:rPr>
        <w:footnoteReference w:customMarkFollows="1" w:id="23"/>
        <w:t>*</w:t>
      </w:r>
    </w:p>
    <w:p w14:paraId="57599FA5" w14:textId="77777777" w:rsidR="00131F0B" w:rsidRPr="00C858FA" w:rsidRDefault="00131F0B" w:rsidP="00131F0B">
      <w:pPr>
        <w:widowControl w:val="0"/>
        <w:spacing w:after="160"/>
        <w:ind w:left="567" w:right="565"/>
        <w:jc w:val="center"/>
        <w:rPr>
          <w:rFonts w:ascii="GHEA Grapalat" w:hAnsi="GHEA Grapalat"/>
          <w:b/>
        </w:rPr>
      </w:pPr>
    </w:p>
    <w:p w14:paraId="244E6565" w14:textId="77777777" w:rsidR="00131F0B" w:rsidRPr="00C858FA" w:rsidRDefault="00131F0B" w:rsidP="00131F0B">
      <w:pPr>
        <w:pStyle w:val="31"/>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6E948F1B"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54430095" w14:textId="77777777" w:rsidR="00131F0B" w:rsidRPr="00C858FA" w:rsidRDefault="00131F0B" w:rsidP="00131F0B">
      <w:pPr>
        <w:widowControl w:val="0"/>
        <w:spacing w:after="160"/>
        <w:ind w:left="567" w:right="565"/>
        <w:jc w:val="center"/>
        <w:rPr>
          <w:rFonts w:ascii="GHEA Grapalat" w:hAnsi="GHEA Grapalat"/>
          <w:b/>
        </w:rPr>
      </w:pPr>
    </w:p>
    <w:p w14:paraId="297A450C" w14:textId="77777777" w:rsidR="00131F0B" w:rsidRPr="00C858FA" w:rsidRDefault="00131F0B" w:rsidP="00131F0B">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af5"/>
          <w:rFonts w:ascii="GHEA Grapalat" w:hAnsi="GHEA Grapalat"/>
          <w:sz w:val="20"/>
          <w:szCs w:val="20"/>
          <w:u w:val="single"/>
          <w:lang w:val="hy-AM"/>
        </w:rPr>
        <w:tab/>
      </w:r>
      <w:r w:rsidRPr="00C858FA">
        <w:rPr>
          <w:rStyle w:val="af5"/>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52B7ACEF" w14:textId="77777777"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C858FA">
        <w:rPr>
          <w:rStyle w:val="af5"/>
          <w:rFonts w:ascii="GHEA Grapalat" w:hAnsi="GHEA Grapalat"/>
          <w:sz w:val="20"/>
          <w:szCs w:val="20"/>
        </w:rPr>
        <w:t xml:space="preserve">                                                    </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lang w:val="hy-AM"/>
        </w:rPr>
        <w:tab/>
      </w:r>
      <w:r w:rsidRPr="00C858FA">
        <w:rPr>
          <w:rStyle w:val="af5"/>
          <w:rFonts w:ascii="GHEA Grapalat" w:hAnsi="GHEA Grapalat"/>
          <w:b w:val="0"/>
          <w:sz w:val="20"/>
          <w:szCs w:val="20"/>
          <w:lang w:val="hy-AM"/>
        </w:rPr>
        <w:tab/>
      </w:r>
      <w:r w:rsidRPr="00C858FA">
        <w:rPr>
          <w:rStyle w:val="af5"/>
          <w:rFonts w:ascii="GHEA Grapalat" w:hAnsi="GHEA Grapalat"/>
          <w:b w:val="0"/>
          <w:sz w:val="20"/>
          <w:szCs w:val="20"/>
        </w:rPr>
        <w:t xml:space="preserve">           </w:t>
      </w:r>
      <w:r w:rsidRPr="00C858FA">
        <w:rPr>
          <w:rStyle w:val="af5"/>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6B7222EA" w14:textId="77777777"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Fonts w:eastAsiaTheme="minorHAnsi" w:cstheme="minorBidi"/>
        </w:rPr>
        <w:t xml:space="preserve">    </w:t>
      </w:r>
    </w:p>
    <w:p w14:paraId="14B25FE6" w14:textId="638BC318"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sz w:val="16"/>
          <w:szCs w:val="16"/>
        </w:rPr>
      </w:pPr>
      <w:r w:rsidRPr="00C858FA">
        <w:rPr>
          <w:rStyle w:val="af5"/>
          <w:rFonts w:ascii="GHEA Grapalat" w:hAnsi="GHEA Grapalat"/>
          <w:b w:val="0"/>
          <w:sz w:val="18"/>
          <w:szCs w:val="18"/>
        </w:rPr>
        <w:t xml:space="preserve"> </w:t>
      </w:r>
      <w:r w:rsidR="00B64554">
        <w:rPr>
          <w:rStyle w:val="af5"/>
          <w:rFonts w:ascii="GHEA Grapalat" w:hAnsi="GHEA Grapalat"/>
          <w:b w:val="0"/>
          <w:sz w:val="16"/>
          <w:szCs w:val="16"/>
        </w:rPr>
        <w:t>Мемориальный Комплекс Сардарапатской Битвы, Национальный Музей Этнографии Армян И Истории Освободительной Борьбы” ГНКО</w:t>
      </w:r>
      <w:r w:rsidRPr="00C858FA">
        <w:rPr>
          <w:rStyle w:val="af5"/>
          <w:rFonts w:ascii="GHEA Grapalat" w:hAnsi="GHEA Grapalat"/>
          <w:b w:val="0"/>
          <w:sz w:val="16"/>
          <w:szCs w:val="16"/>
        </w:rPr>
        <w:t xml:space="preserve">                                                                  наименование отобранного участника</w:t>
      </w:r>
    </w:p>
    <w:p w14:paraId="1A15BBD2" w14:textId="77777777" w:rsidR="00131F0B" w:rsidRPr="00C858FA" w:rsidRDefault="00131F0B" w:rsidP="00131F0B">
      <w:pPr>
        <w:pStyle w:val="af4"/>
        <w:shd w:val="clear" w:color="auto" w:fill="FFFFFF"/>
        <w:spacing w:before="0" w:beforeAutospacing="0" w:after="0" w:afterAutospacing="0"/>
        <w:ind w:left="-142"/>
        <w:rPr>
          <w:rFonts w:cs="Sylfaen"/>
          <w:sz w:val="16"/>
          <w:szCs w:val="16"/>
          <w:vertAlign w:val="superscript"/>
          <w:lang w:val="hy-AM"/>
        </w:rPr>
      </w:pPr>
      <w:r w:rsidRPr="00C858FA">
        <w:rPr>
          <w:rStyle w:val="af5"/>
          <w:rFonts w:ascii="GHEA Grapalat" w:hAnsi="GHEA Grapalat"/>
          <w:b w:val="0"/>
          <w:sz w:val="16"/>
          <w:szCs w:val="16"/>
        </w:rPr>
        <w:t xml:space="preserve">                                                                </w:t>
      </w:r>
      <w:r w:rsidRPr="00C858FA">
        <w:rPr>
          <w:rStyle w:val="af5"/>
          <w:rFonts w:ascii="GHEA Grapalat" w:hAnsi="GHEA Grapalat"/>
          <w:b w:val="0"/>
          <w:sz w:val="16"/>
          <w:szCs w:val="16"/>
          <w:lang w:val="hy-AM"/>
        </w:rPr>
        <w:tab/>
      </w:r>
    </w:p>
    <w:p w14:paraId="4ED322C8" w14:textId="77777777" w:rsidR="00131F0B" w:rsidRPr="00C858FA" w:rsidRDefault="00131F0B" w:rsidP="00131F0B">
      <w:pPr>
        <w:pStyle w:val="af4"/>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14EA350A" w14:textId="77777777"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14:paraId="78018710" w14:textId="77777777"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14:paraId="6DA7671F" w14:textId="77777777"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4A2C0945"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166C8365"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p>
    <w:p w14:paraId="5BF97FAC"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DA3DC5A" w14:textId="77777777" w:rsidR="00131F0B" w:rsidRPr="00616AAA" w:rsidRDefault="00131F0B" w:rsidP="00131F0B">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62492DA1"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2C685786"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39F287F2"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DB3187">
        <w:rPr>
          <w:rFonts w:ascii="GHEA Grapalat" w:eastAsiaTheme="minorHAnsi" w:hAnsi="GHEA Grapalat" w:cstheme="minorBidi"/>
          <w:sz w:val="18"/>
          <w:szCs w:val="18"/>
        </w:rPr>
        <w:t>*</w:t>
      </w:r>
    </w:p>
    <w:p w14:paraId="285627B5" w14:textId="77777777"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0C3E0799" w14:textId="77777777"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2B63EF1"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4996C87" w14:textId="77777777"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7"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6CE57419" w14:textId="77777777" w:rsidR="00131F0B" w:rsidRPr="00200997" w:rsidRDefault="00F74DA0" w:rsidP="00131F0B">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31F0B" w:rsidRPr="00200997">
        <w:rPr>
          <w:rFonts w:ascii="GHEA Grapalat" w:eastAsiaTheme="minorHAnsi" w:hAnsi="GHEA Grapalat" w:cstheme="minorBidi"/>
          <w:sz w:val="18"/>
          <w:szCs w:val="18"/>
        </w:rPr>
        <w:t>номер заключаемого договара</w:t>
      </w:r>
    </w:p>
    <w:p w14:paraId="39A3C2FE" w14:textId="77777777"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p>
    <w:p w14:paraId="5A7C50EE" w14:textId="77777777" w:rsidR="00131F0B" w:rsidRPr="00200997" w:rsidRDefault="00F74DA0" w:rsidP="00131F0B">
      <w:pPr>
        <w:pStyle w:val="af4"/>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6E399F50" w14:textId="77777777" w:rsidR="00131F0B" w:rsidRPr="00200997" w:rsidRDefault="00131F0B" w:rsidP="00131F0B">
      <w:pPr>
        <w:pStyle w:val="af4"/>
        <w:shd w:val="clear" w:color="auto" w:fill="FFFFFF"/>
        <w:contextualSpacing/>
        <w:jc w:val="both"/>
        <w:rPr>
          <w:rFonts w:ascii="GHEA Grapalat" w:eastAsiaTheme="minorHAnsi" w:hAnsi="GHEA Grapalat" w:cstheme="minorBidi"/>
          <w:sz w:val="18"/>
          <w:szCs w:val="18"/>
          <w:lang w:val="hy-AM"/>
        </w:rPr>
      </w:pPr>
    </w:p>
    <w:p w14:paraId="33A1ACA2" w14:textId="77777777" w:rsidR="00131F0B" w:rsidRPr="00200997" w:rsidRDefault="00131F0B" w:rsidP="00131F0B">
      <w:pPr>
        <w:pStyle w:val="af4"/>
        <w:shd w:val="clear" w:color="auto" w:fill="FFFFFF"/>
        <w:contextualSpacing/>
        <w:jc w:val="center"/>
        <w:rPr>
          <w:rFonts w:eastAsiaTheme="minorHAnsi" w:cstheme="minorBidi"/>
        </w:rPr>
      </w:pPr>
      <w:r w:rsidRPr="00200997">
        <w:rPr>
          <w:rFonts w:ascii="GHEA Grapalat" w:eastAsiaTheme="minorHAnsi" w:hAnsi="GHEA Grapalat" w:cstheme="minorBidi"/>
          <w:lang w:val="hy-AM"/>
        </w:rPr>
        <w:lastRenderedPageBreak/>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5C68A455" w14:textId="77777777" w:rsidR="00131F0B" w:rsidRPr="00200997" w:rsidRDefault="00131F0B" w:rsidP="00131F0B">
      <w:pPr>
        <w:pStyle w:val="af4"/>
        <w:shd w:val="clear" w:color="auto" w:fill="FFFFFF"/>
        <w:contextualSpacing/>
        <w:jc w:val="center"/>
        <w:rPr>
          <w:rFonts w:eastAsiaTheme="minorHAnsi" w:cstheme="minorBidi"/>
        </w:rPr>
      </w:pPr>
    </w:p>
    <w:p w14:paraId="357536C8" w14:textId="77777777" w:rsidR="00741367" w:rsidRPr="001666A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6CC371B1" w14:textId="77777777" w:rsidR="00741367" w:rsidRPr="006E181F" w:rsidRDefault="00741367" w:rsidP="00741367">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666A7">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20ED87BE" w14:textId="77777777" w:rsidR="00131F0B" w:rsidRPr="0020099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537D41FD" w14:textId="77777777" w:rsidR="00131F0B" w:rsidRPr="00B138F3" w:rsidRDefault="00131F0B" w:rsidP="00131F0B">
      <w:pPr>
        <w:pStyle w:val="af4"/>
        <w:shd w:val="clear" w:color="auto" w:fill="FFFFFF"/>
        <w:contextualSpacing/>
        <w:jc w:val="both"/>
        <w:rPr>
          <w:rStyle w:val="af5"/>
          <w:rFonts w:ascii="GHEA Grapalat" w:hAnsi="GHEA Grapalat"/>
          <w:b w:val="0"/>
          <w:bCs w:val="0"/>
          <w:sz w:val="20"/>
          <w:szCs w:val="20"/>
        </w:rPr>
      </w:pPr>
    </w:p>
    <w:p w14:paraId="07596912"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C208912"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57372D7D" w14:textId="77777777" w:rsidR="00131F0B" w:rsidRPr="00616AAA" w:rsidRDefault="00131F0B" w:rsidP="00131F0B">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7AD8E5DB" w14:textId="77777777" w:rsidR="00131F0B" w:rsidRPr="00616AAA" w:rsidRDefault="00131F0B" w:rsidP="00131F0B">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6DF6ED67"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34FE8985"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23EE8BF5"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14:paraId="117C0B47"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5EC94B07"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B503A23"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7FD32E72"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63A9D49B"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54E2EA1"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235F94AE"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p>
    <w:p w14:paraId="24D7A7E9"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051612D"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D09B26B" w14:textId="77777777" w:rsidR="00131F0B"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80EA01F" w14:textId="77777777"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342180AE" w14:textId="77777777"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04526EA1"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rPr>
      </w:pPr>
    </w:p>
    <w:p w14:paraId="696ABAAD"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lastRenderedPageBreak/>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3E8874C9"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14:paraId="13F5191D"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14:paraId="3CD13C0F"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41F9F313" w14:textId="77777777" w:rsidR="00131F0B" w:rsidRPr="00AA2E36" w:rsidRDefault="00131F0B" w:rsidP="00131F0B">
      <w:pPr>
        <w:pStyle w:val="af4"/>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14:paraId="2CEF01C3" w14:textId="77777777" w:rsidR="00131F0B" w:rsidRPr="00FC3A49"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682351DB"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2E082B5B" w14:textId="77777777" w:rsidR="00131F0B" w:rsidRPr="00B138F3" w:rsidRDefault="00131F0B" w:rsidP="00131F0B">
      <w:pPr>
        <w:widowControl w:val="0"/>
        <w:spacing w:after="160"/>
        <w:ind w:left="567" w:right="565"/>
        <w:jc w:val="center"/>
        <w:rPr>
          <w:rFonts w:ascii="GHEA Grapalat" w:hAnsi="GHEA Grapalat"/>
          <w:b/>
        </w:rPr>
      </w:pPr>
    </w:p>
    <w:p w14:paraId="0A741203" w14:textId="77777777" w:rsidR="00131F0B" w:rsidRDefault="00131F0B" w:rsidP="00131F0B">
      <w:pPr>
        <w:rPr>
          <w:rFonts w:ascii="GHEA Grapalat" w:hAnsi="GHEA Grapalat"/>
          <w:b/>
        </w:rPr>
      </w:pPr>
      <w:r>
        <w:rPr>
          <w:rFonts w:ascii="GHEA Grapalat" w:hAnsi="GHEA Grapalat"/>
          <w:b/>
        </w:rPr>
        <w:br w:type="page"/>
      </w:r>
    </w:p>
    <w:p w14:paraId="21E3A94D"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35E2A8E5" w14:textId="60589FB5"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90750F">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w:t>
      </w:r>
      <w:r w:rsidR="00BC6DD3">
        <w:rPr>
          <w:rFonts w:ascii="GHEA Grapalat" w:hAnsi="GHEA Grapalat"/>
          <w:b/>
          <w:sz w:val="24"/>
          <w:szCs w:val="24"/>
        </w:rPr>
        <w:t>ՍՀԱՊԱԹ-ԳՀԾՁԲ-2026/05</w:t>
      </w:r>
      <w:r>
        <w:rPr>
          <w:rFonts w:ascii="GHEA Grapalat" w:hAnsi="GHEA Grapalat"/>
          <w:b/>
          <w:sz w:val="24"/>
          <w:szCs w:val="24"/>
        </w:rPr>
        <w:t>"</w:t>
      </w:r>
      <w:r>
        <w:rPr>
          <w:rStyle w:val="af6"/>
          <w:rFonts w:ascii="GHEA Grapalat" w:hAnsi="GHEA Grapalat"/>
          <w:b/>
          <w:sz w:val="24"/>
          <w:szCs w:val="24"/>
        </w:rPr>
        <w:footnoteReference w:customMarkFollows="1" w:id="24"/>
        <w:t>*</w:t>
      </w:r>
    </w:p>
    <w:p w14:paraId="53761C54" w14:textId="77777777" w:rsidR="003B2F27" w:rsidRPr="00AD29CE" w:rsidRDefault="003B2F27" w:rsidP="003B2F27">
      <w:pPr>
        <w:widowControl w:val="0"/>
        <w:spacing w:after="160" w:line="360" w:lineRule="auto"/>
        <w:jc w:val="right"/>
        <w:rPr>
          <w:rFonts w:ascii="GHEA Grapalat" w:hAnsi="GHEA Grapalat"/>
          <w:i/>
        </w:rPr>
      </w:pPr>
    </w:p>
    <w:p w14:paraId="752992C3"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56F03148"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5236B68A" w14:textId="77777777" w:rsidTr="005B7138">
        <w:tc>
          <w:tcPr>
            <w:tcW w:w="4643" w:type="dxa"/>
          </w:tcPr>
          <w:p w14:paraId="579F8D78"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F03072B"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805B5A2"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2E15D81A"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17102587"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617C7BD7"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7FA7D21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643417F8"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3D886DE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35EDAEA2"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7A5143A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A9D76D3"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25E43A9F"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3FA9A18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9A79C7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E2AD0A1"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B92A84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44F5675"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2B4A117"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4694E059" w14:textId="77777777" w:rsidR="00830C72" w:rsidRDefault="00830C72">
      <w:pPr>
        <w:rPr>
          <w:rFonts w:ascii="GHEA Grapalat" w:hAnsi="GHEA Grapalat"/>
          <w:lang w:val="hy-AM"/>
        </w:rPr>
      </w:pPr>
    </w:p>
    <w:p w14:paraId="586F8CD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4A7C3F59"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1B97083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0C23A38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4E45B262"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62D93DD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4326D5BF"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3E2DC66"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12E10FD"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0F4EB53F"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w:t>
      </w:r>
      <w:r w:rsidRPr="00675CA2">
        <w:rPr>
          <w:rFonts w:ascii="GHEA Grapalat" w:hAnsi="GHEA Grapalat"/>
        </w:rPr>
        <w:lastRenderedPageBreak/>
        <w:t>первоначального проекта, а размер штрафа равен двадцати пяти процентам стоимости работ дополнительного объема,</w:t>
      </w:r>
    </w:p>
    <w:p w14:paraId="598BE4C3"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25"/>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66D3F37D"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6C30FCC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2E5DDCCC"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1EC3FAB"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F5380D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14:paraId="0182FD1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193449A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5FA4D89"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E7D32C8" w14:textId="77777777" w:rsidR="0034272D" w:rsidRDefault="0034272D" w:rsidP="003B2F27">
      <w:pPr>
        <w:widowControl w:val="0"/>
        <w:spacing w:after="160" w:line="336" w:lineRule="auto"/>
        <w:jc w:val="center"/>
        <w:rPr>
          <w:rFonts w:ascii="GHEA Grapalat" w:hAnsi="GHEA Grapalat"/>
          <w:b/>
        </w:rPr>
      </w:pPr>
    </w:p>
    <w:p w14:paraId="54121914"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55590495"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26"/>
        <w:t>17</w:t>
      </w:r>
      <w:r>
        <w:rPr>
          <w:rFonts w:ascii="GHEA Grapalat" w:hAnsi="GHEA Grapalat"/>
        </w:rPr>
        <w:t>.</w:t>
      </w:r>
    </w:p>
    <w:p w14:paraId="5311ACAF"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81A8645"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C9DF6F5"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lastRenderedPageBreak/>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27"/>
        <w:t>18</w:t>
      </w:r>
      <w:r w:rsidRPr="00844C3A">
        <w:rPr>
          <w:rFonts w:ascii="GHEA Grapalat" w:hAnsi="GHEA Grapalat"/>
        </w:rPr>
        <w:t>.</w:t>
      </w:r>
    </w:p>
    <w:p w14:paraId="3317F271"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38BC9FEF"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37506738"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2294AF8E"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3D1F96C1"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7FE73E7B"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xml:space="preserve">- совокупность максимальных единиц цен, установленных для оказания </w:t>
      </w:r>
      <w:r w:rsidRPr="00F77167">
        <w:rPr>
          <w:rFonts w:ascii="GHEA Grapalat" w:hAnsi="GHEA Grapalat"/>
          <w:sz w:val="24"/>
          <w:szCs w:val="24"/>
        </w:rPr>
        <w:lastRenderedPageBreak/>
        <w:t>услуги:</w:t>
      </w:r>
    </w:p>
    <w:p w14:paraId="6554E2C0"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048BD983"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28"/>
        <w:t>19</w:t>
      </w:r>
    </w:p>
    <w:p w14:paraId="04243070" w14:textId="77777777" w:rsidR="003B2F27" w:rsidRPr="00AD29CE" w:rsidRDefault="003B2F27" w:rsidP="003B2F27">
      <w:pPr>
        <w:widowControl w:val="0"/>
        <w:spacing w:after="160" w:line="360" w:lineRule="auto"/>
        <w:ind w:firstLine="720"/>
        <w:jc w:val="center"/>
        <w:rPr>
          <w:rFonts w:ascii="GHEA Grapalat" w:hAnsi="GHEA Grapalat" w:cs="Sylfaen"/>
        </w:rPr>
      </w:pPr>
    </w:p>
    <w:p w14:paraId="7B62F4DA" w14:textId="77777777" w:rsidR="00D932B2" w:rsidRDefault="00D932B2">
      <w:pPr>
        <w:rPr>
          <w:rFonts w:ascii="GHEA Grapalat" w:hAnsi="GHEA Grapalat"/>
          <w:b/>
        </w:rPr>
      </w:pPr>
      <w:r>
        <w:rPr>
          <w:rFonts w:ascii="GHEA Grapalat" w:hAnsi="GHEA Grapalat"/>
          <w:b/>
        </w:rPr>
        <w:br w:type="page"/>
      </w:r>
    </w:p>
    <w:p w14:paraId="1E5849EE"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3C18F75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4D4BFAF"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29"/>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0CA6D93"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40DA6171"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w:t>
      </w:r>
      <w:r w:rsidRPr="00AD29CE">
        <w:rPr>
          <w:rFonts w:ascii="GHEA Grapalat" w:hAnsi="GHEA Grapalat"/>
        </w:rPr>
        <w:lastRenderedPageBreak/>
        <w:t>исчисляются и зачитываются вместе с суммами, подлежащими уплате Исполнителю в результате предоставления услуги.</w:t>
      </w:r>
    </w:p>
    <w:p w14:paraId="14D8F901"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62D563BE"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F605BB2"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1EAA962E" w14:textId="77777777" w:rsidR="003B2F27" w:rsidRPr="00AD29CE" w:rsidRDefault="003B2F27" w:rsidP="003B2F27">
      <w:pPr>
        <w:widowControl w:val="0"/>
        <w:spacing w:after="160" w:line="360" w:lineRule="auto"/>
        <w:ind w:firstLine="720"/>
        <w:jc w:val="center"/>
        <w:rPr>
          <w:rFonts w:ascii="GHEA Grapalat" w:hAnsi="GHEA Grapalat" w:cs="Sylfaen"/>
        </w:rPr>
      </w:pPr>
    </w:p>
    <w:p w14:paraId="1150266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4ADCE52D"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750C0F3" w14:textId="77777777" w:rsidR="0043443E" w:rsidRPr="00E661BE" w:rsidRDefault="0043443E" w:rsidP="00810966">
      <w:pPr>
        <w:jc w:val="center"/>
        <w:rPr>
          <w:rFonts w:ascii="GHEA Grapalat" w:hAnsi="GHEA Grapalat"/>
          <w:b/>
        </w:rPr>
      </w:pPr>
    </w:p>
    <w:p w14:paraId="1006D657" w14:textId="77777777" w:rsidR="003B2F27" w:rsidRPr="00E661BE" w:rsidRDefault="003B2F27" w:rsidP="00810966">
      <w:pPr>
        <w:jc w:val="center"/>
        <w:rPr>
          <w:rFonts w:ascii="GHEA Grapalat" w:hAnsi="GHEA Grapalat"/>
          <w:b/>
        </w:rPr>
      </w:pPr>
      <w:r w:rsidRPr="00AD29CE">
        <w:rPr>
          <w:rFonts w:ascii="GHEA Grapalat" w:hAnsi="GHEA Grapalat"/>
          <w:b/>
        </w:rPr>
        <w:lastRenderedPageBreak/>
        <w:t>7. ИНЫЕ УСЛОВИЯ</w:t>
      </w:r>
    </w:p>
    <w:p w14:paraId="71597396" w14:textId="77777777" w:rsidR="0043443E" w:rsidRPr="00E661BE" w:rsidRDefault="0043443E" w:rsidP="00810966">
      <w:pPr>
        <w:jc w:val="center"/>
        <w:rPr>
          <w:rFonts w:ascii="GHEA Grapalat" w:hAnsi="GHEA Grapalat" w:cs="Sylfaen"/>
          <w:b/>
        </w:rPr>
      </w:pPr>
    </w:p>
    <w:p w14:paraId="0FB4333D"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0F1E5473"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30"/>
        <w:t>21</w:t>
      </w:r>
    </w:p>
    <w:p w14:paraId="199A767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5BFF0B9"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F82D13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 xml:space="preserve">Споры в связи с договором подлежат рассмотрению в судах Республики </w:t>
      </w:r>
      <w:r w:rsidRPr="00AD29CE">
        <w:rPr>
          <w:rFonts w:ascii="GHEA Grapalat" w:hAnsi="GHEA Grapalat"/>
        </w:rPr>
        <w:lastRenderedPageBreak/>
        <w:t>Армения.</w:t>
      </w:r>
    </w:p>
    <w:p w14:paraId="18A0BC97"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96FBAA1"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E57A127"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2CE603D"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424EBC6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619FB19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af6"/>
          <w:rFonts w:ascii="GHEA Grapalat" w:hAnsi="GHEA Grapalat"/>
        </w:rPr>
        <w:footnoteReference w:customMarkFollows="1" w:id="31"/>
        <w:t>22</w:t>
      </w:r>
    </w:p>
    <w:p w14:paraId="466DA2D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sidR="00F67ECE">
        <w:rPr>
          <w:rStyle w:val="af6"/>
          <w:rFonts w:ascii="GHEA Grapalat" w:hAnsi="GHEA Grapalat"/>
        </w:rPr>
        <w:footnoteReference w:customMarkFollows="1" w:id="32"/>
        <w:t>23</w:t>
      </w:r>
      <w:r w:rsidRPr="00AD29CE">
        <w:rPr>
          <w:rFonts w:ascii="GHEA Grapalat" w:hAnsi="GHEA Grapalat"/>
        </w:rPr>
        <w:t>.</w:t>
      </w:r>
    </w:p>
    <w:p w14:paraId="770DAF0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6301A3D2"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50F69351"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E7E7713"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AD29CE">
        <w:rPr>
          <w:rFonts w:ascii="GHEA Grapalat" w:hAnsi="GHEA Grapalat"/>
        </w:rPr>
        <w:lastRenderedPageBreak/>
        <w:t xml:space="preserve">необходимых для предоставления услуги в порядке, установленном законодательством Республики Армения. </w:t>
      </w:r>
    </w:p>
    <w:p w14:paraId="74AAD5E9"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58DD4CD2" w14:textId="77777777"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14:paraId="3CD8F3D3"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w:t>
      </w:r>
      <w:r w:rsidRPr="00AD29CE">
        <w:rPr>
          <w:rFonts w:ascii="GHEA Grapalat" w:hAnsi="GHEA Grapalat"/>
        </w:rPr>
        <w:lastRenderedPageBreak/>
        <w:t xml:space="preserve">путем переговоров. В случае недостижения согласия споры разрешаются в </w:t>
      </w:r>
      <w:r w:rsidR="008A29BA">
        <w:rPr>
          <w:rFonts w:ascii="GHEA Grapalat" w:hAnsi="GHEA Grapalat"/>
        </w:rPr>
        <w:t>судебном порядке.</w:t>
      </w:r>
    </w:p>
    <w:p w14:paraId="6A0EAFD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07C5179"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4C4E79A8" w14:textId="77777777" w:rsidR="000F7EC6" w:rsidRDefault="003B2F27" w:rsidP="000F7EC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w:t>
      </w:r>
    </w:p>
    <w:p w14:paraId="799DEEAE" w14:textId="77777777" w:rsidR="000F7EC6" w:rsidRDefault="000F7EC6" w:rsidP="000F7EC6">
      <w:pPr>
        <w:widowControl w:val="0"/>
        <w:tabs>
          <w:tab w:val="left" w:pos="1276"/>
        </w:tabs>
        <w:spacing w:after="160" w:line="360" w:lineRule="auto"/>
        <w:ind w:firstLine="567"/>
        <w:jc w:val="both"/>
        <w:rPr>
          <w:rFonts w:ascii="GHEA Grapalat" w:hAnsi="GHEA Grapalat"/>
        </w:rPr>
      </w:pPr>
      <w:r>
        <w:rPr>
          <w:rFonts w:ascii="GHEA Grapalat" w:hAnsi="GHEA Grapalat"/>
        </w:rPr>
        <w:t>----------------------------------------</w:t>
      </w:r>
      <w:r w:rsidR="00936F41" w:rsidRPr="00842146">
        <w:rPr>
          <w:rFonts w:ascii="GHEA Grapalat" w:hAnsi="GHEA Grapalat"/>
        </w:rPr>
        <w:t xml:space="preserve"> </w:t>
      </w:r>
      <w:r w:rsidR="00936F41">
        <w:rPr>
          <w:rFonts w:ascii="GHEA Grapalat" w:hAnsi="GHEA Grapalat"/>
        </w:rPr>
        <w:t xml:space="preserve"> </w:t>
      </w:r>
    </w:p>
    <w:p w14:paraId="3ADA8272" w14:textId="77777777" w:rsidR="000F7EC6" w:rsidRPr="00A915F5" w:rsidRDefault="000F7EC6" w:rsidP="000F7EC6">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6BCB255B" w14:textId="77777777" w:rsidR="003B2F27" w:rsidRPr="00AD29CE" w:rsidRDefault="00936F41" w:rsidP="003B2F27">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003B2F27" w:rsidRPr="00842146">
        <w:rPr>
          <w:rFonts w:ascii="GHEA Grapalat" w:hAnsi="GHEA Grapalat"/>
        </w:rPr>
        <w:t>абзаца "б" подпункта 1</w:t>
      </w:r>
      <w:r w:rsidR="002C12AE" w:rsidRPr="00842146">
        <w:rPr>
          <w:rFonts w:ascii="GHEA Grapalat" w:hAnsi="GHEA Grapalat"/>
        </w:rPr>
        <w:t>7</w:t>
      </w:r>
      <w:r w:rsidR="003B2F27"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003B2F27" w:rsidRPr="00842146">
        <w:rPr>
          <w:rFonts w:ascii="GHEA Grapalat" w:hAnsi="GHEA Grapalat"/>
        </w:rPr>
        <w:t xml:space="preserve"> </w:t>
      </w:r>
      <w:r w:rsidR="00A15315" w:rsidRPr="00842146">
        <w:rPr>
          <w:rFonts w:ascii="GHEA Grapalat" w:hAnsi="GHEA Grapalat"/>
        </w:rPr>
        <w:lastRenderedPageBreak/>
        <w:t xml:space="preserve">квалификации и </w:t>
      </w:r>
      <w:r w:rsidR="003B2F27" w:rsidRPr="00842146">
        <w:rPr>
          <w:rFonts w:ascii="GHEA Grapalat" w:hAnsi="GHEA Grapalat"/>
        </w:rPr>
        <w:t>договора представленн</w:t>
      </w:r>
      <w:r w:rsidR="00A27144" w:rsidRPr="00842146">
        <w:rPr>
          <w:rFonts w:ascii="GHEA Grapalat" w:hAnsi="GHEA Grapalat"/>
        </w:rPr>
        <w:t>ых</w:t>
      </w:r>
      <w:r w:rsidR="003B2F27"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003B2F27" w:rsidRPr="00842146">
        <w:rPr>
          <w:rFonts w:ascii="GHEA Grapalat" w:hAnsi="GHEA Grapalat"/>
        </w:rPr>
        <w:t xml:space="preserve"> обеспечени</w:t>
      </w:r>
      <w:r w:rsidR="00A15315" w:rsidRPr="00842146">
        <w:rPr>
          <w:rFonts w:ascii="GHEA Grapalat" w:hAnsi="GHEA Grapalat"/>
        </w:rPr>
        <w:t>я</w:t>
      </w:r>
      <w:r w:rsidR="003B2F27" w:rsidRPr="00842146">
        <w:rPr>
          <w:rFonts w:ascii="GHEA Grapalat" w:hAnsi="GHEA Grapalat"/>
        </w:rPr>
        <w:t xml:space="preserve"> в течение </w:t>
      </w:r>
      <w:r w:rsidR="00DF4121" w:rsidRPr="00506E29">
        <w:rPr>
          <w:rFonts w:ascii="GHEA Grapalat" w:hAnsi="GHEA Grapalat"/>
        </w:rPr>
        <w:t xml:space="preserve"> ----------- </w:t>
      </w:r>
      <w:r w:rsidR="003B2F27"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6B64FB02" w14:textId="77777777" w:rsidR="003B2F27" w:rsidRPr="00AD29CE" w:rsidRDefault="003B2F27" w:rsidP="003B2F27">
      <w:pPr>
        <w:widowControl w:val="0"/>
        <w:spacing w:after="160" w:line="360" w:lineRule="auto"/>
        <w:rPr>
          <w:rFonts w:ascii="GHEA Grapalat" w:hAnsi="GHEA Grapalat"/>
        </w:rPr>
      </w:pPr>
    </w:p>
    <w:p w14:paraId="1BFE6BBF"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52734339" w14:textId="77777777" w:rsidTr="005B7138">
        <w:trPr>
          <w:jc w:val="center"/>
        </w:trPr>
        <w:tc>
          <w:tcPr>
            <w:tcW w:w="4536" w:type="dxa"/>
          </w:tcPr>
          <w:p w14:paraId="0A784725"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434E183B"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2604555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F4AD681" w14:textId="77777777" w:rsidR="003B2F27" w:rsidRDefault="003B2F27" w:rsidP="005B7138">
            <w:pPr>
              <w:widowControl w:val="0"/>
              <w:spacing w:after="160" w:line="360" w:lineRule="auto"/>
              <w:jc w:val="center"/>
              <w:rPr>
                <w:rFonts w:ascii="GHEA Grapalat" w:hAnsi="GHEA Grapalat"/>
                <w:lang w:val="en-US"/>
              </w:rPr>
            </w:pPr>
          </w:p>
          <w:p w14:paraId="4513DBEB"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25E8A409"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8E9A2B1"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66134DB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D988700" w14:textId="77777777" w:rsidR="003B2F27" w:rsidRDefault="003B2F27" w:rsidP="005B7138">
            <w:pPr>
              <w:widowControl w:val="0"/>
              <w:spacing w:after="160" w:line="360" w:lineRule="auto"/>
              <w:jc w:val="center"/>
              <w:rPr>
                <w:rFonts w:ascii="GHEA Grapalat" w:hAnsi="GHEA Grapalat"/>
                <w:lang w:val="en-US"/>
              </w:rPr>
            </w:pPr>
          </w:p>
          <w:p w14:paraId="2F7FBC9B"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2AE6D566" w14:textId="77777777" w:rsidR="003B2F27" w:rsidRPr="00AD29CE" w:rsidRDefault="003B2F27" w:rsidP="003B2F27">
      <w:pPr>
        <w:widowControl w:val="0"/>
        <w:spacing w:after="160" w:line="360" w:lineRule="auto"/>
        <w:ind w:firstLine="709"/>
        <w:jc w:val="center"/>
        <w:rPr>
          <w:rFonts w:ascii="GHEA Grapalat" w:hAnsi="GHEA Grapalat"/>
          <w:b/>
        </w:rPr>
      </w:pPr>
    </w:p>
    <w:p w14:paraId="74956EE9"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3CCDE14" w14:textId="77777777"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14:paraId="05705B71" w14:textId="77777777" w:rsidR="00360C67" w:rsidRPr="006F5F33" w:rsidRDefault="00360C67" w:rsidP="00360C67">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270BE0A" w14:textId="77777777" w:rsidR="00360C67" w:rsidRPr="009E00B3" w:rsidRDefault="00360C67" w:rsidP="00360C67">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A37641D" w14:textId="77777777"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14:paraId="3A08AE9D" w14:textId="77777777" w:rsidR="003B2F27" w:rsidRDefault="003B2F27" w:rsidP="003B2F27">
      <w:pPr>
        <w:rPr>
          <w:rFonts w:ascii="GHEA Grapalat" w:hAnsi="GHEA Grapalat"/>
        </w:rPr>
      </w:pPr>
      <w:r>
        <w:rPr>
          <w:rFonts w:ascii="GHEA Grapalat" w:hAnsi="GHEA Grapalat"/>
        </w:rPr>
        <w:br w:type="page"/>
      </w:r>
      <w:r w:rsidR="00360C67">
        <w:rPr>
          <w:rFonts w:ascii="GHEA Grapalat" w:hAnsi="GHEA Grapalat"/>
        </w:rPr>
        <w:lastRenderedPageBreak/>
        <w:t>--</w:t>
      </w:r>
    </w:p>
    <w:p w14:paraId="7A1F7D18"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14:paraId="250F0D89"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D871883" w14:textId="77777777" w:rsidR="003B2F27" w:rsidRPr="00AD29CE" w:rsidRDefault="003B2F27" w:rsidP="003B2F27">
      <w:pPr>
        <w:widowControl w:val="0"/>
        <w:spacing w:after="160" w:line="360" w:lineRule="auto"/>
        <w:jc w:val="center"/>
        <w:rPr>
          <w:rFonts w:ascii="GHEA Grapalat" w:hAnsi="GHEA Grapalat"/>
        </w:rPr>
      </w:pPr>
    </w:p>
    <w:p w14:paraId="52C427F7"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3"/>
        <w:t>*</w:t>
      </w:r>
    </w:p>
    <w:p w14:paraId="4A3E086B"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2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82"/>
        <w:gridCol w:w="1174"/>
        <w:gridCol w:w="1355"/>
        <w:gridCol w:w="822"/>
        <w:gridCol w:w="1686"/>
        <w:gridCol w:w="1899"/>
      </w:tblGrid>
      <w:tr w:rsidR="003B2F27" w:rsidRPr="00E40AC8" w14:paraId="4F3E3DBA" w14:textId="77777777" w:rsidTr="00AF5DF6">
        <w:trPr>
          <w:trHeight w:val="422"/>
          <w:jc w:val="center"/>
        </w:trPr>
        <w:tc>
          <w:tcPr>
            <w:tcW w:w="12344" w:type="dxa"/>
            <w:gridSpan w:val="8"/>
          </w:tcPr>
          <w:p w14:paraId="48D5DAF8"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80785E" w:rsidRPr="00E40AC8" w14:paraId="5BCD02FC" w14:textId="77777777" w:rsidTr="00AF5DF6">
        <w:trPr>
          <w:trHeight w:val="247"/>
          <w:jc w:val="center"/>
        </w:trPr>
        <w:tc>
          <w:tcPr>
            <w:tcW w:w="1880" w:type="dxa"/>
            <w:vMerge w:val="restart"/>
            <w:vAlign w:val="center"/>
          </w:tcPr>
          <w:p w14:paraId="21D2D60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306A5D28"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82" w:type="dxa"/>
            <w:vMerge w:val="restart"/>
            <w:vAlign w:val="center"/>
          </w:tcPr>
          <w:p w14:paraId="7B84965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2888FE32"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2A8C959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6E546C8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3585" w:type="dxa"/>
            <w:gridSpan w:val="2"/>
            <w:vAlign w:val="center"/>
          </w:tcPr>
          <w:p w14:paraId="37D404E8"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80785E" w:rsidRPr="00E40AC8" w14:paraId="52673C0A" w14:textId="77777777" w:rsidTr="00AF5DF6">
        <w:trPr>
          <w:trHeight w:val="501"/>
          <w:jc w:val="center"/>
        </w:trPr>
        <w:tc>
          <w:tcPr>
            <w:tcW w:w="1880" w:type="dxa"/>
            <w:vMerge/>
            <w:vAlign w:val="center"/>
          </w:tcPr>
          <w:p w14:paraId="62F85B0E" w14:textId="77777777" w:rsidR="003B2F27" w:rsidRPr="00E40AC8" w:rsidRDefault="003B2F27" w:rsidP="005B7138">
            <w:pPr>
              <w:widowControl w:val="0"/>
              <w:spacing w:after="120"/>
              <w:jc w:val="center"/>
              <w:rPr>
                <w:rFonts w:ascii="GHEA Grapalat" w:hAnsi="GHEA Grapalat"/>
                <w:sz w:val="20"/>
              </w:rPr>
            </w:pPr>
          </w:p>
        </w:tc>
        <w:tc>
          <w:tcPr>
            <w:tcW w:w="1846" w:type="dxa"/>
            <w:vMerge/>
            <w:vAlign w:val="center"/>
          </w:tcPr>
          <w:p w14:paraId="6CCA1C4C" w14:textId="77777777" w:rsidR="003B2F27" w:rsidRPr="00E40AC8" w:rsidRDefault="003B2F27" w:rsidP="005B7138">
            <w:pPr>
              <w:widowControl w:val="0"/>
              <w:spacing w:after="120"/>
              <w:jc w:val="center"/>
              <w:rPr>
                <w:rFonts w:ascii="GHEA Grapalat" w:hAnsi="GHEA Grapalat"/>
                <w:sz w:val="20"/>
              </w:rPr>
            </w:pPr>
          </w:p>
        </w:tc>
        <w:tc>
          <w:tcPr>
            <w:tcW w:w="1682" w:type="dxa"/>
            <w:vMerge/>
            <w:vAlign w:val="center"/>
          </w:tcPr>
          <w:p w14:paraId="20AC8540" w14:textId="77777777" w:rsidR="003B2F27" w:rsidRPr="00E40AC8" w:rsidRDefault="003B2F27" w:rsidP="005B7138">
            <w:pPr>
              <w:widowControl w:val="0"/>
              <w:spacing w:after="120"/>
              <w:jc w:val="center"/>
              <w:rPr>
                <w:rFonts w:ascii="GHEA Grapalat" w:hAnsi="GHEA Grapalat"/>
                <w:sz w:val="20"/>
              </w:rPr>
            </w:pPr>
          </w:p>
        </w:tc>
        <w:tc>
          <w:tcPr>
            <w:tcW w:w="1174" w:type="dxa"/>
            <w:vMerge/>
            <w:vAlign w:val="center"/>
          </w:tcPr>
          <w:p w14:paraId="1580A29F" w14:textId="77777777" w:rsidR="003B2F27" w:rsidRPr="00E40AC8" w:rsidRDefault="003B2F27" w:rsidP="005B7138">
            <w:pPr>
              <w:widowControl w:val="0"/>
              <w:spacing w:after="120"/>
              <w:jc w:val="center"/>
              <w:rPr>
                <w:rFonts w:ascii="GHEA Grapalat" w:hAnsi="GHEA Grapalat"/>
                <w:sz w:val="20"/>
              </w:rPr>
            </w:pPr>
          </w:p>
        </w:tc>
        <w:tc>
          <w:tcPr>
            <w:tcW w:w="1355" w:type="dxa"/>
            <w:vMerge/>
            <w:vAlign w:val="center"/>
          </w:tcPr>
          <w:p w14:paraId="02EB7459" w14:textId="77777777" w:rsidR="003B2F27" w:rsidRPr="00E40AC8" w:rsidRDefault="003B2F27" w:rsidP="005B7138">
            <w:pPr>
              <w:widowControl w:val="0"/>
              <w:spacing w:after="120"/>
              <w:jc w:val="center"/>
              <w:rPr>
                <w:rFonts w:ascii="GHEA Grapalat" w:hAnsi="GHEA Grapalat"/>
                <w:sz w:val="20"/>
              </w:rPr>
            </w:pPr>
          </w:p>
        </w:tc>
        <w:tc>
          <w:tcPr>
            <w:tcW w:w="822" w:type="dxa"/>
            <w:vMerge/>
            <w:vAlign w:val="center"/>
          </w:tcPr>
          <w:p w14:paraId="1DDB31DB" w14:textId="77777777" w:rsidR="003B2F27" w:rsidRPr="00E40AC8" w:rsidRDefault="003B2F27" w:rsidP="005B7138">
            <w:pPr>
              <w:widowControl w:val="0"/>
              <w:spacing w:after="120"/>
              <w:jc w:val="center"/>
              <w:rPr>
                <w:rFonts w:ascii="GHEA Grapalat" w:hAnsi="GHEA Grapalat"/>
                <w:sz w:val="20"/>
              </w:rPr>
            </w:pPr>
          </w:p>
        </w:tc>
        <w:tc>
          <w:tcPr>
            <w:tcW w:w="1686" w:type="dxa"/>
            <w:vAlign w:val="center"/>
          </w:tcPr>
          <w:p w14:paraId="7D1468E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899" w:type="dxa"/>
            <w:vAlign w:val="center"/>
          </w:tcPr>
          <w:p w14:paraId="1308C481"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34"/>
              <w:t>**</w:t>
            </w:r>
          </w:p>
        </w:tc>
      </w:tr>
      <w:tr w:rsidR="00AF5DF6" w:rsidRPr="00E40AC8" w14:paraId="4D2EAB25" w14:textId="77777777" w:rsidTr="00330895">
        <w:trPr>
          <w:trHeight w:val="277"/>
          <w:jc w:val="center"/>
        </w:trPr>
        <w:tc>
          <w:tcPr>
            <w:tcW w:w="1880" w:type="dxa"/>
            <w:vAlign w:val="center"/>
          </w:tcPr>
          <w:p w14:paraId="5D7727CB" w14:textId="77777777" w:rsidR="00AF5DF6" w:rsidRPr="0080785E" w:rsidRDefault="00AF5DF6" w:rsidP="00330895">
            <w:pPr>
              <w:pStyle w:val="aff"/>
              <w:widowControl w:val="0"/>
              <w:numPr>
                <w:ilvl w:val="0"/>
                <w:numId w:val="35"/>
              </w:numPr>
              <w:spacing w:after="120"/>
              <w:jc w:val="center"/>
              <w:rPr>
                <w:rFonts w:ascii="GHEA Grapalat" w:hAnsi="GHEA Grapalat"/>
                <w:sz w:val="20"/>
              </w:rPr>
            </w:pPr>
          </w:p>
        </w:tc>
        <w:tc>
          <w:tcPr>
            <w:tcW w:w="1846" w:type="dxa"/>
            <w:vAlign w:val="center"/>
          </w:tcPr>
          <w:p w14:paraId="3F3E809F" w14:textId="53958417" w:rsidR="00AF5DF6" w:rsidRPr="00E24A22" w:rsidRDefault="00BC6DD3" w:rsidP="00330895">
            <w:pPr>
              <w:widowControl w:val="0"/>
              <w:spacing w:after="120"/>
              <w:jc w:val="center"/>
              <w:rPr>
                <w:rFonts w:ascii="GHEA Grapalat" w:hAnsi="GHEA Grapalat" w:cs="Calibri"/>
                <w:sz w:val="16"/>
                <w:szCs w:val="16"/>
              </w:rPr>
            </w:pPr>
            <w:r w:rsidRPr="004E3B1C">
              <w:rPr>
                <w:rFonts w:ascii="GHEA Grapalat" w:hAnsi="GHEA Grapalat" w:cs="Calibri"/>
                <w:sz w:val="16"/>
                <w:szCs w:val="16"/>
              </w:rPr>
              <w:t>79821183</w:t>
            </w:r>
          </w:p>
        </w:tc>
        <w:tc>
          <w:tcPr>
            <w:tcW w:w="1682" w:type="dxa"/>
            <w:vAlign w:val="center"/>
          </w:tcPr>
          <w:p w14:paraId="5BD9207D" w14:textId="06AEE89B" w:rsidR="00AF5DF6" w:rsidRPr="0080785E" w:rsidRDefault="00BC6DD3" w:rsidP="00330895">
            <w:pPr>
              <w:widowControl w:val="0"/>
              <w:spacing w:after="120"/>
              <w:jc w:val="center"/>
              <w:rPr>
                <w:rFonts w:ascii="GHEA Grapalat" w:hAnsi="GHEA Grapalat" w:cs="Calibri"/>
                <w:sz w:val="16"/>
                <w:szCs w:val="16"/>
              </w:rPr>
            </w:pPr>
            <w:r w:rsidRPr="00BC6DD3">
              <w:rPr>
                <w:rFonts w:ascii="GHEA Grapalat" w:hAnsi="GHEA Grapalat" w:cs="Calibri"/>
                <w:sz w:val="16"/>
                <w:szCs w:val="16"/>
              </w:rPr>
              <w:t>Полиграфические и распределительные услуги</w:t>
            </w:r>
          </w:p>
        </w:tc>
        <w:tc>
          <w:tcPr>
            <w:tcW w:w="1174" w:type="dxa"/>
            <w:vAlign w:val="center"/>
          </w:tcPr>
          <w:p w14:paraId="33C03540" w14:textId="2C9D99E2" w:rsidR="00AF5DF6" w:rsidRPr="00E24A22" w:rsidRDefault="00AF5DF6" w:rsidP="00330895">
            <w:pPr>
              <w:widowControl w:val="0"/>
              <w:spacing w:after="120"/>
              <w:jc w:val="center"/>
              <w:rPr>
                <w:rFonts w:ascii="GHEA Grapalat" w:hAnsi="GHEA Grapalat" w:cs="Calibri"/>
                <w:sz w:val="16"/>
                <w:szCs w:val="16"/>
              </w:rPr>
            </w:pPr>
            <w:r w:rsidRPr="00AF5DF6">
              <w:rPr>
                <w:rFonts w:ascii="GHEA Grapalat" w:hAnsi="GHEA Grapalat" w:cs="Calibri"/>
                <w:sz w:val="16"/>
                <w:szCs w:val="16"/>
              </w:rPr>
              <w:t>шт.</w:t>
            </w:r>
          </w:p>
        </w:tc>
        <w:tc>
          <w:tcPr>
            <w:tcW w:w="1355" w:type="dxa"/>
            <w:vAlign w:val="center"/>
          </w:tcPr>
          <w:p w14:paraId="6FC7A9EB" w14:textId="77777777" w:rsidR="00AF5DF6" w:rsidRPr="00E24A22" w:rsidRDefault="00AF5DF6" w:rsidP="00AF5DF6">
            <w:pPr>
              <w:widowControl w:val="0"/>
              <w:spacing w:after="120"/>
              <w:jc w:val="center"/>
              <w:rPr>
                <w:rFonts w:ascii="GHEA Grapalat" w:hAnsi="GHEA Grapalat" w:cs="Calibri"/>
                <w:sz w:val="16"/>
                <w:szCs w:val="16"/>
              </w:rPr>
            </w:pPr>
          </w:p>
        </w:tc>
        <w:tc>
          <w:tcPr>
            <w:tcW w:w="822" w:type="dxa"/>
            <w:vAlign w:val="center"/>
          </w:tcPr>
          <w:p w14:paraId="59CE9C1F" w14:textId="450BF6A6" w:rsidR="00AF5DF6" w:rsidRPr="00387633" w:rsidRDefault="00AF5DF6" w:rsidP="00AF5DF6">
            <w:pPr>
              <w:widowControl w:val="0"/>
              <w:spacing w:after="120"/>
              <w:jc w:val="center"/>
              <w:rPr>
                <w:rFonts w:ascii="GHEA Grapalat" w:hAnsi="GHEA Grapalat" w:cs="Calibri"/>
                <w:sz w:val="16"/>
                <w:szCs w:val="16"/>
                <w:lang w:val="en-US"/>
              </w:rPr>
            </w:pPr>
            <w:r w:rsidRPr="00330895">
              <w:rPr>
                <w:rFonts w:ascii="GHEA Grapalat" w:hAnsi="GHEA Grapalat" w:cs="Calibri"/>
                <w:sz w:val="16"/>
                <w:szCs w:val="16"/>
              </w:rPr>
              <w:t>2</w:t>
            </w:r>
            <w:r w:rsidR="00387633">
              <w:rPr>
                <w:rFonts w:ascii="GHEA Grapalat" w:hAnsi="GHEA Grapalat" w:cs="Calibri"/>
                <w:sz w:val="16"/>
                <w:szCs w:val="16"/>
                <w:lang w:val="en-US"/>
              </w:rPr>
              <w:t>00</w:t>
            </w:r>
          </w:p>
        </w:tc>
        <w:tc>
          <w:tcPr>
            <w:tcW w:w="1686" w:type="dxa"/>
            <w:vAlign w:val="center"/>
          </w:tcPr>
          <w:p w14:paraId="664845EC" w14:textId="0AC532AC" w:rsidR="00AF5DF6" w:rsidRPr="00E24A22" w:rsidRDefault="004E3B1C" w:rsidP="00AF5DF6">
            <w:pPr>
              <w:widowControl w:val="0"/>
              <w:spacing w:after="120"/>
              <w:jc w:val="center"/>
              <w:rPr>
                <w:rFonts w:ascii="GHEA Grapalat" w:hAnsi="GHEA Grapalat" w:cs="Calibri"/>
                <w:sz w:val="16"/>
                <w:szCs w:val="16"/>
              </w:rPr>
            </w:pPr>
            <w:r w:rsidRPr="004E3B1C">
              <w:rPr>
                <w:rFonts w:ascii="GHEA Grapalat" w:hAnsi="GHEA Grapalat" w:cs="Calibri"/>
                <w:sz w:val="16"/>
                <w:szCs w:val="16"/>
              </w:rPr>
              <w:t>Армавир,</w:t>
            </w:r>
            <w:r w:rsidRPr="004E3B1C">
              <w:rPr>
                <w:rFonts w:ascii="GHEA Grapalat" w:hAnsi="GHEA Grapalat" w:cs="Calibri"/>
                <w:sz w:val="16"/>
                <w:szCs w:val="16"/>
              </w:rPr>
              <w:br/>
              <w:t>село Аракс, ул. Даниела-Бека Пирумиана, 1</w:t>
            </w:r>
          </w:p>
        </w:tc>
        <w:tc>
          <w:tcPr>
            <w:tcW w:w="1899" w:type="dxa"/>
          </w:tcPr>
          <w:p w14:paraId="7DAF67D1" w14:textId="2FBE8632" w:rsidR="00AF5DF6" w:rsidRPr="00E24A22" w:rsidRDefault="004E3B1C" w:rsidP="00AF5DF6">
            <w:pPr>
              <w:widowControl w:val="0"/>
              <w:spacing w:after="120"/>
              <w:jc w:val="center"/>
              <w:rPr>
                <w:rFonts w:ascii="GHEA Grapalat" w:hAnsi="GHEA Grapalat" w:cs="Calibri"/>
                <w:sz w:val="16"/>
                <w:szCs w:val="16"/>
              </w:rPr>
            </w:pPr>
            <w:r w:rsidRPr="004E3B1C">
              <w:rPr>
                <w:rFonts w:ascii="GHEA Grapalat" w:hAnsi="GHEA Grapalat" w:cs="Calibri"/>
                <w:sz w:val="16"/>
                <w:szCs w:val="16"/>
              </w:rPr>
              <w:t>В течение 30 календарных дней со дня получения заказа, за исключением случаев, когда Исполнитель соглашается выполнить работы в более короткий срок.</w:t>
            </w:r>
            <w:r w:rsidRPr="004E3B1C">
              <w:rPr>
                <w:rFonts w:ascii="GHEA Grapalat" w:hAnsi="GHEA Grapalat" w:cs="Calibri"/>
                <w:sz w:val="16"/>
                <w:szCs w:val="16"/>
              </w:rPr>
              <w:br/>
              <w:t>Договор действует до 25.12.2026 г.</w:t>
            </w:r>
          </w:p>
        </w:tc>
      </w:tr>
    </w:tbl>
    <w:p w14:paraId="2DDA458D" w14:textId="51F4844F" w:rsidR="006950A0" w:rsidRDefault="006950A0" w:rsidP="003B2F27">
      <w:pPr>
        <w:widowControl w:val="0"/>
        <w:spacing w:after="160" w:line="360" w:lineRule="auto"/>
        <w:jc w:val="center"/>
        <w:rPr>
          <w:rFonts w:ascii="GHEA Grapalat" w:hAnsi="GHEA Grapalat"/>
        </w:rPr>
      </w:pPr>
    </w:p>
    <w:p w14:paraId="2C849C26" w14:textId="77777777" w:rsidR="00330895" w:rsidRPr="002E5176" w:rsidRDefault="00330895" w:rsidP="00330895">
      <w:pPr>
        <w:widowControl w:val="0"/>
        <w:spacing w:after="160" w:line="360" w:lineRule="auto"/>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CC5F62E" w14:textId="77777777" w:rsidTr="005B7138">
        <w:trPr>
          <w:jc w:val="center"/>
        </w:trPr>
        <w:tc>
          <w:tcPr>
            <w:tcW w:w="4536" w:type="dxa"/>
          </w:tcPr>
          <w:p w14:paraId="71E0A8FB"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2BF8D7C"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19A3A1E5"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35868B7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5A1DDDB"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DC8CAD0"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0B19668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687E2DA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14:paraId="4BA9D10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6182125C"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lastRenderedPageBreak/>
        <w:br w:type="page"/>
      </w:r>
    </w:p>
    <w:p w14:paraId="5607307B"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6CDBCF73"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7B256C7"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1FB7EEA1"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5"/>
        <w:t>*</w:t>
      </w:r>
    </w:p>
    <w:p w14:paraId="6E4A6443"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7B982A80" w14:textId="77777777" w:rsidTr="005B7138">
        <w:trPr>
          <w:trHeight w:val="363"/>
          <w:jc w:val="center"/>
        </w:trPr>
        <w:tc>
          <w:tcPr>
            <w:tcW w:w="11627" w:type="dxa"/>
            <w:gridSpan w:val="16"/>
          </w:tcPr>
          <w:p w14:paraId="36F54D0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10459254" w14:textId="77777777" w:rsidTr="005B7138">
        <w:trPr>
          <w:trHeight w:val="1781"/>
          <w:jc w:val="center"/>
        </w:trPr>
        <w:tc>
          <w:tcPr>
            <w:tcW w:w="1006" w:type="dxa"/>
            <w:vAlign w:val="center"/>
          </w:tcPr>
          <w:p w14:paraId="17A37C7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5EAC6C1"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AD7DF0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56943F19" w14:textId="367E9501"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9C0965" w:rsidRPr="009C0965">
              <w:rPr>
                <w:rFonts w:ascii="GHEA Grapalat" w:hAnsi="GHEA Grapalat"/>
                <w:sz w:val="16"/>
              </w:rPr>
              <w:t>26</w:t>
            </w:r>
            <w:r w:rsidR="009C0965">
              <w:rPr>
                <w:rFonts w:ascii="GHEA Grapalat" w:hAnsi="GHEA Grapalat"/>
                <w:sz w:val="16"/>
              </w:rPr>
              <w:t xml:space="preserve"> </w:t>
            </w:r>
            <w:r>
              <w:rPr>
                <w:rFonts w:ascii="GHEA Grapalat" w:hAnsi="GHEA Grapalat"/>
                <w:sz w:val="16"/>
              </w:rPr>
              <w:t>г., по месяцам, в том числе</w:t>
            </w:r>
            <w:r>
              <w:rPr>
                <w:rStyle w:val="af6"/>
                <w:rFonts w:ascii="GHEA Grapalat" w:hAnsi="GHEA Grapalat"/>
                <w:sz w:val="16"/>
              </w:rPr>
              <w:footnoteReference w:customMarkFollows="1" w:id="36"/>
              <w:t>**</w:t>
            </w:r>
          </w:p>
        </w:tc>
      </w:tr>
      <w:tr w:rsidR="003B2F27" w:rsidRPr="00F412AC" w14:paraId="2A09662F" w14:textId="77777777" w:rsidTr="005B7138">
        <w:trPr>
          <w:trHeight w:val="742"/>
          <w:jc w:val="center"/>
        </w:trPr>
        <w:tc>
          <w:tcPr>
            <w:tcW w:w="1006" w:type="dxa"/>
          </w:tcPr>
          <w:p w14:paraId="580B57BD" w14:textId="77777777" w:rsidR="003B2F27" w:rsidRPr="00F412AC" w:rsidRDefault="003B2F27" w:rsidP="005B7138">
            <w:pPr>
              <w:widowControl w:val="0"/>
              <w:spacing w:after="120"/>
              <w:jc w:val="center"/>
              <w:rPr>
                <w:rFonts w:ascii="GHEA Grapalat" w:hAnsi="GHEA Grapalat"/>
                <w:sz w:val="16"/>
              </w:rPr>
            </w:pPr>
          </w:p>
        </w:tc>
        <w:tc>
          <w:tcPr>
            <w:tcW w:w="1212" w:type="dxa"/>
          </w:tcPr>
          <w:p w14:paraId="4631C27B" w14:textId="77777777" w:rsidR="003B2F27" w:rsidRPr="00F412AC" w:rsidRDefault="003B2F27" w:rsidP="005B7138">
            <w:pPr>
              <w:widowControl w:val="0"/>
              <w:spacing w:after="120"/>
              <w:jc w:val="center"/>
              <w:rPr>
                <w:rFonts w:ascii="GHEA Grapalat" w:hAnsi="GHEA Grapalat"/>
                <w:sz w:val="16"/>
              </w:rPr>
            </w:pPr>
          </w:p>
        </w:tc>
        <w:tc>
          <w:tcPr>
            <w:tcW w:w="843" w:type="dxa"/>
          </w:tcPr>
          <w:p w14:paraId="7DFEB3D5"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2F45F9B3"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2A8923AB"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6A2A1037"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6ABCF78D"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6E71D9CD"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20BD77CC"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1FA99D5C"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49069A81"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D6216AA"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570C3C64"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B75B0DB"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3D0E83F2"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70E8B234"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4E3B1C" w:rsidRPr="00F412AC" w14:paraId="1BD39C93" w14:textId="77777777" w:rsidTr="00C0711A">
        <w:trPr>
          <w:trHeight w:val="363"/>
          <w:jc w:val="center"/>
        </w:trPr>
        <w:tc>
          <w:tcPr>
            <w:tcW w:w="1006" w:type="dxa"/>
          </w:tcPr>
          <w:p w14:paraId="45A1E520" w14:textId="09FC2976" w:rsidR="004E3B1C" w:rsidRPr="009C0965" w:rsidRDefault="004E3B1C" w:rsidP="004E3B1C">
            <w:pPr>
              <w:widowControl w:val="0"/>
              <w:spacing w:after="120"/>
              <w:jc w:val="center"/>
              <w:rPr>
                <w:rFonts w:ascii="GHEA Grapalat" w:hAnsi="GHEA Grapalat"/>
                <w:sz w:val="16"/>
                <w:lang w:val="en-US"/>
              </w:rPr>
            </w:pPr>
            <w:r>
              <w:rPr>
                <w:rFonts w:ascii="GHEA Grapalat" w:hAnsi="GHEA Grapalat"/>
                <w:sz w:val="16"/>
                <w:lang w:val="en-US"/>
              </w:rPr>
              <w:t>1</w:t>
            </w:r>
          </w:p>
        </w:tc>
        <w:tc>
          <w:tcPr>
            <w:tcW w:w="1212" w:type="dxa"/>
            <w:vAlign w:val="center"/>
          </w:tcPr>
          <w:p w14:paraId="6EDFE479" w14:textId="2C5CC4B1" w:rsidR="004E3B1C" w:rsidRPr="00F412AC" w:rsidRDefault="004E3B1C" w:rsidP="004E3B1C">
            <w:pPr>
              <w:widowControl w:val="0"/>
              <w:spacing w:after="120"/>
              <w:jc w:val="center"/>
              <w:rPr>
                <w:rFonts w:ascii="GHEA Grapalat" w:hAnsi="GHEA Grapalat"/>
                <w:sz w:val="16"/>
              </w:rPr>
            </w:pPr>
            <w:r w:rsidRPr="004E3B1C">
              <w:rPr>
                <w:rFonts w:ascii="GHEA Grapalat" w:hAnsi="GHEA Grapalat" w:cs="Calibri"/>
                <w:sz w:val="16"/>
                <w:szCs w:val="16"/>
              </w:rPr>
              <w:t>79821183</w:t>
            </w:r>
          </w:p>
        </w:tc>
        <w:tc>
          <w:tcPr>
            <w:tcW w:w="843" w:type="dxa"/>
            <w:vAlign w:val="center"/>
          </w:tcPr>
          <w:p w14:paraId="1E4CECB9" w14:textId="5DBF9F89" w:rsidR="004E3B1C" w:rsidRPr="00F412AC" w:rsidRDefault="004E3B1C" w:rsidP="004E3B1C">
            <w:pPr>
              <w:widowControl w:val="0"/>
              <w:spacing w:after="120"/>
              <w:jc w:val="center"/>
              <w:rPr>
                <w:rFonts w:ascii="GHEA Grapalat" w:hAnsi="GHEA Grapalat"/>
                <w:sz w:val="16"/>
              </w:rPr>
            </w:pPr>
            <w:r w:rsidRPr="00BC6DD3">
              <w:rPr>
                <w:rFonts w:ascii="GHEA Grapalat" w:hAnsi="GHEA Grapalat" w:cs="Calibri"/>
                <w:sz w:val="16"/>
                <w:szCs w:val="16"/>
              </w:rPr>
              <w:t>Полиграфические и распределительные услуги</w:t>
            </w:r>
          </w:p>
        </w:tc>
        <w:tc>
          <w:tcPr>
            <w:tcW w:w="682" w:type="dxa"/>
            <w:vAlign w:val="center"/>
          </w:tcPr>
          <w:p w14:paraId="082224F1" w14:textId="220DF5C8" w:rsidR="004E3B1C" w:rsidRPr="00B64554" w:rsidRDefault="004E3B1C" w:rsidP="004E3B1C">
            <w:pPr>
              <w:widowControl w:val="0"/>
              <w:spacing w:after="120"/>
              <w:jc w:val="center"/>
              <w:rPr>
                <w:rFonts w:ascii="GHEA Grapalat" w:hAnsi="GHEA Grapalat"/>
                <w:sz w:val="16"/>
              </w:rPr>
            </w:pPr>
          </w:p>
        </w:tc>
        <w:tc>
          <w:tcPr>
            <w:tcW w:w="813" w:type="dxa"/>
            <w:vAlign w:val="center"/>
          </w:tcPr>
          <w:p w14:paraId="20EFD9B7" w14:textId="43229DD6" w:rsidR="004E3B1C" w:rsidRPr="00F412AC" w:rsidRDefault="004E3B1C" w:rsidP="004E3B1C">
            <w:pPr>
              <w:widowControl w:val="0"/>
              <w:spacing w:after="120"/>
              <w:jc w:val="center"/>
              <w:rPr>
                <w:rFonts w:ascii="GHEA Grapalat" w:hAnsi="GHEA Grapalat"/>
                <w:sz w:val="16"/>
              </w:rPr>
            </w:pPr>
          </w:p>
        </w:tc>
        <w:tc>
          <w:tcPr>
            <w:tcW w:w="563" w:type="dxa"/>
            <w:vAlign w:val="center"/>
          </w:tcPr>
          <w:p w14:paraId="2C8002BF" w14:textId="7C4D78DD" w:rsidR="004E3B1C" w:rsidRPr="00F412AC" w:rsidRDefault="004E3B1C" w:rsidP="004E3B1C">
            <w:pPr>
              <w:widowControl w:val="0"/>
              <w:spacing w:after="120"/>
              <w:jc w:val="center"/>
              <w:rPr>
                <w:rFonts w:ascii="GHEA Grapalat" w:hAnsi="GHEA Grapalat" w:cs="Arial"/>
                <w:sz w:val="16"/>
              </w:rPr>
            </w:pPr>
          </w:p>
        </w:tc>
        <w:tc>
          <w:tcPr>
            <w:tcW w:w="681" w:type="dxa"/>
            <w:vAlign w:val="center"/>
          </w:tcPr>
          <w:p w14:paraId="45F614E1" w14:textId="2E3D2F54" w:rsidR="004E3B1C" w:rsidRPr="00F412AC" w:rsidRDefault="004E3B1C" w:rsidP="004E3B1C">
            <w:pPr>
              <w:widowControl w:val="0"/>
              <w:spacing w:after="120"/>
              <w:jc w:val="center"/>
              <w:rPr>
                <w:rFonts w:ascii="GHEA Grapalat" w:hAnsi="GHEA Grapalat" w:cs="Arial"/>
                <w:sz w:val="16"/>
              </w:rPr>
            </w:pPr>
          </w:p>
        </w:tc>
        <w:tc>
          <w:tcPr>
            <w:tcW w:w="582" w:type="dxa"/>
            <w:vAlign w:val="center"/>
          </w:tcPr>
          <w:p w14:paraId="0C8BDE1F" w14:textId="7ED78CB0" w:rsidR="004E3B1C" w:rsidRPr="00F412AC" w:rsidRDefault="004E3B1C" w:rsidP="004E3B1C">
            <w:pPr>
              <w:widowControl w:val="0"/>
              <w:spacing w:after="120"/>
              <w:jc w:val="center"/>
              <w:rPr>
                <w:rFonts w:ascii="GHEA Grapalat" w:hAnsi="GHEA Grapalat" w:cs="Arial"/>
                <w:sz w:val="16"/>
              </w:rPr>
            </w:pPr>
          </w:p>
        </w:tc>
        <w:tc>
          <w:tcPr>
            <w:tcW w:w="566" w:type="dxa"/>
            <w:vAlign w:val="center"/>
          </w:tcPr>
          <w:p w14:paraId="6CD511B1" w14:textId="58D502C1" w:rsidR="004E3B1C" w:rsidRPr="00F412AC" w:rsidRDefault="004E3B1C" w:rsidP="004E3B1C">
            <w:pPr>
              <w:widowControl w:val="0"/>
              <w:spacing w:after="120"/>
              <w:jc w:val="center"/>
              <w:rPr>
                <w:rFonts w:ascii="GHEA Grapalat" w:hAnsi="GHEA Grapalat" w:cs="Arial"/>
                <w:sz w:val="16"/>
              </w:rPr>
            </w:pPr>
          </w:p>
        </w:tc>
        <w:tc>
          <w:tcPr>
            <w:tcW w:w="601" w:type="dxa"/>
            <w:vAlign w:val="center"/>
          </w:tcPr>
          <w:p w14:paraId="4514A99D" w14:textId="6F16CD75" w:rsidR="004E3B1C" w:rsidRPr="00F412AC" w:rsidRDefault="004E3B1C" w:rsidP="004E3B1C">
            <w:pPr>
              <w:widowControl w:val="0"/>
              <w:spacing w:after="120"/>
              <w:jc w:val="center"/>
              <w:rPr>
                <w:rFonts w:ascii="GHEA Grapalat" w:hAnsi="GHEA Grapalat" w:cs="Arial"/>
                <w:sz w:val="16"/>
              </w:rPr>
            </w:pPr>
          </w:p>
        </w:tc>
        <w:tc>
          <w:tcPr>
            <w:tcW w:w="611" w:type="dxa"/>
            <w:vAlign w:val="center"/>
          </w:tcPr>
          <w:p w14:paraId="44BBBEAE" w14:textId="15BC2CFE" w:rsidR="004E3B1C" w:rsidRPr="00F412AC" w:rsidRDefault="004E3B1C" w:rsidP="004E3B1C">
            <w:pPr>
              <w:widowControl w:val="0"/>
              <w:spacing w:after="120"/>
              <w:jc w:val="center"/>
              <w:rPr>
                <w:rFonts w:ascii="GHEA Grapalat" w:hAnsi="GHEA Grapalat" w:cs="Arial"/>
                <w:sz w:val="16"/>
              </w:rPr>
            </w:pPr>
          </w:p>
        </w:tc>
        <w:tc>
          <w:tcPr>
            <w:tcW w:w="871" w:type="dxa"/>
            <w:vAlign w:val="center"/>
          </w:tcPr>
          <w:p w14:paraId="718F0076" w14:textId="46CF31F4" w:rsidR="004E3B1C" w:rsidRPr="00F412AC" w:rsidRDefault="004E3B1C" w:rsidP="004E3B1C">
            <w:pPr>
              <w:widowControl w:val="0"/>
              <w:spacing w:after="120"/>
              <w:jc w:val="center"/>
              <w:rPr>
                <w:rFonts w:ascii="GHEA Grapalat" w:hAnsi="GHEA Grapalat" w:cs="Arial"/>
                <w:sz w:val="16"/>
              </w:rPr>
            </w:pPr>
          </w:p>
        </w:tc>
        <w:tc>
          <w:tcPr>
            <w:tcW w:w="676" w:type="dxa"/>
            <w:vAlign w:val="center"/>
          </w:tcPr>
          <w:p w14:paraId="16119440" w14:textId="3D782FD1" w:rsidR="004E3B1C" w:rsidRPr="00F412AC" w:rsidRDefault="004E3B1C" w:rsidP="004E3B1C">
            <w:pPr>
              <w:widowControl w:val="0"/>
              <w:spacing w:after="120"/>
              <w:jc w:val="center"/>
              <w:rPr>
                <w:rFonts w:ascii="GHEA Grapalat" w:hAnsi="GHEA Grapalat" w:cs="Arial"/>
                <w:sz w:val="16"/>
              </w:rPr>
            </w:pPr>
          </w:p>
        </w:tc>
        <w:tc>
          <w:tcPr>
            <w:tcW w:w="643" w:type="dxa"/>
            <w:vAlign w:val="center"/>
          </w:tcPr>
          <w:p w14:paraId="3B710596" w14:textId="3483C062" w:rsidR="004E3B1C" w:rsidRPr="00F412AC" w:rsidRDefault="004E3B1C" w:rsidP="004E3B1C">
            <w:pPr>
              <w:widowControl w:val="0"/>
              <w:spacing w:after="120"/>
              <w:jc w:val="center"/>
              <w:rPr>
                <w:rFonts w:ascii="GHEA Grapalat" w:hAnsi="GHEA Grapalat" w:cs="Arial"/>
                <w:sz w:val="16"/>
              </w:rPr>
            </w:pPr>
          </w:p>
        </w:tc>
        <w:tc>
          <w:tcPr>
            <w:tcW w:w="611" w:type="dxa"/>
            <w:vAlign w:val="center"/>
          </w:tcPr>
          <w:p w14:paraId="79F01704" w14:textId="33CF5885" w:rsidR="004E3B1C" w:rsidRPr="00F412AC" w:rsidRDefault="004E3B1C" w:rsidP="004E3B1C">
            <w:pPr>
              <w:widowControl w:val="0"/>
              <w:spacing w:after="120"/>
              <w:jc w:val="center"/>
              <w:rPr>
                <w:rFonts w:ascii="GHEA Grapalat" w:hAnsi="GHEA Grapalat" w:cs="Arial"/>
                <w:sz w:val="16"/>
              </w:rPr>
            </w:pPr>
          </w:p>
        </w:tc>
        <w:tc>
          <w:tcPr>
            <w:tcW w:w="666" w:type="dxa"/>
            <w:vAlign w:val="center"/>
          </w:tcPr>
          <w:p w14:paraId="0AAFF841" w14:textId="3CC6DB14" w:rsidR="004E3B1C" w:rsidRPr="00F412AC" w:rsidRDefault="004E3B1C" w:rsidP="004E3B1C">
            <w:pPr>
              <w:widowControl w:val="0"/>
              <w:spacing w:after="120"/>
              <w:jc w:val="center"/>
              <w:rPr>
                <w:rFonts w:ascii="GHEA Grapalat" w:hAnsi="GHEA Grapalat"/>
                <w:b/>
                <w:sz w:val="16"/>
              </w:rPr>
            </w:pPr>
          </w:p>
        </w:tc>
      </w:tr>
    </w:tbl>
    <w:p w14:paraId="202A6768"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CAE7F2A" w14:textId="77777777" w:rsidTr="005B7138">
        <w:trPr>
          <w:jc w:val="center"/>
        </w:trPr>
        <w:tc>
          <w:tcPr>
            <w:tcW w:w="4536" w:type="dxa"/>
          </w:tcPr>
          <w:p w14:paraId="15CDB682"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0FDF55C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05EA376B"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055CB6FA"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0E443A6"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6004254C"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A17C754"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D469884"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855BFD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D514E17"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2"/>
          <w:footnotePr>
            <w:pos w:val="beneathText"/>
          </w:footnotePr>
          <w:pgSz w:w="11907" w:h="16840" w:code="9"/>
          <w:pgMar w:top="1134" w:right="1418" w:bottom="1560" w:left="1418" w:header="561" w:footer="561" w:gutter="0"/>
          <w:cols w:space="720"/>
          <w:titlePg/>
          <w:docGrid w:linePitch="326"/>
        </w:sectPr>
      </w:pPr>
    </w:p>
    <w:p w14:paraId="132DAE6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5A88B4C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98B3C4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2AD06F32" w14:textId="77777777" w:rsidTr="005B7138">
        <w:trPr>
          <w:tblCellSpacing w:w="7" w:type="dxa"/>
          <w:jc w:val="center"/>
        </w:trPr>
        <w:tc>
          <w:tcPr>
            <w:tcW w:w="0" w:type="auto"/>
            <w:gridSpan w:val="2"/>
            <w:vAlign w:val="center"/>
          </w:tcPr>
          <w:p w14:paraId="7D9587A0"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6C80F8A9"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07341B20" w14:textId="77777777" w:rsidTr="005B7138">
        <w:trPr>
          <w:tblCellSpacing w:w="7" w:type="dxa"/>
          <w:jc w:val="center"/>
        </w:trPr>
        <w:tc>
          <w:tcPr>
            <w:tcW w:w="0" w:type="auto"/>
            <w:vAlign w:val="center"/>
          </w:tcPr>
          <w:p w14:paraId="1946982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4446B7A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67FF513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48DB678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241F508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061248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09C2646C"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01934AD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0AABF30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0196245E"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7FDCF3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5F02BDB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75015CB5" w14:textId="77777777" w:rsidR="003B2F27" w:rsidRPr="00AD29CE" w:rsidRDefault="003B2F27" w:rsidP="003B2F27">
      <w:pPr>
        <w:widowControl w:val="0"/>
        <w:spacing w:after="160" w:line="360" w:lineRule="auto"/>
        <w:ind w:firstLine="375"/>
        <w:rPr>
          <w:rFonts w:ascii="GHEA Grapalat" w:hAnsi="GHEA Grapalat"/>
          <w:iCs/>
          <w:color w:val="000000"/>
        </w:rPr>
      </w:pPr>
    </w:p>
    <w:p w14:paraId="504E93E6"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718CBA0A"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ECA0985"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67DBFEC4"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DC9A208"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3B59FE46"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67C9687"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4A77D60"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881BEE4"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46711E32" w14:textId="77777777" w:rsidTr="005B7138">
        <w:trPr>
          <w:jc w:val="center"/>
        </w:trPr>
        <w:tc>
          <w:tcPr>
            <w:tcW w:w="357" w:type="dxa"/>
            <w:vMerge w:val="restart"/>
            <w:shd w:val="clear" w:color="auto" w:fill="auto"/>
            <w:vAlign w:val="center"/>
          </w:tcPr>
          <w:p w14:paraId="048503C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7DEE9FB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4778AC68" w14:textId="77777777" w:rsidTr="005B7138">
        <w:trPr>
          <w:jc w:val="center"/>
        </w:trPr>
        <w:tc>
          <w:tcPr>
            <w:tcW w:w="357" w:type="dxa"/>
            <w:vMerge/>
            <w:shd w:val="clear" w:color="auto" w:fill="auto"/>
          </w:tcPr>
          <w:p w14:paraId="7CA0365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29524B3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551CC7C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4C2A44F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0CA384E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782D6F7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21A569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6AA90D8" w14:textId="77777777" w:rsidTr="005B7138">
        <w:trPr>
          <w:trHeight w:val="1105"/>
          <w:jc w:val="center"/>
        </w:trPr>
        <w:tc>
          <w:tcPr>
            <w:tcW w:w="357" w:type="dxa"/>
            <w:vMerge/>
            <w:tcBorders>
              <w:bottom w:val="single" w:sz="4" w:space="0" w:color="auto"/>
            </w:tcBorders>
            <w:shd w:val="clear" w:color="auto" w:fill="auto"/>
          </w:tcPr>
          <w:p w14:paraId="7B7AEB8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35AB3B9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0518FE2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AD9B9F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7DBEFB6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2BEDE9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0F6DB6E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7F0E54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63DD950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1AE302F" w14:textId="77777777" w:rsidTr="005B7138">
        <w:trPr>
          <w:jc w:val="center"/>
        </w:trPr>
        <w:tc>
          <w:tcPr>
            <w:tcW w:w="357" w:type="dxa"/>
            <w:shd w:val="clear" w:color="auto" w:fill="auto"/>
            <w:vAlign w:val="center"/>
          </w:tcPr>
          <w:p w14:paraId="188398D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0B8C53C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21774FB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793AD9F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61C84CB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C34EC7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75606A1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0ED304E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506F878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06503BB" w14:textId="77777777" w:rsidTr="005B7138">
        <w:trPr>
          <w:jc w:val="center"/>
        </w:trPr>
        <w:tc>
          <w:tcPr>
            <w:tcW w:w="357" w:type="dxa"/>
            <w:shd w:val="clear" w:color="auto" w:fill="auto"/>
          </w:tcPr>
          <w:p w14:paraId="727B707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14:paraId="0497371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14:paraId="382932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14:paraId="1F83BE8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14:paraId="1C31335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14:paraId="268A379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14:paraId="1F845AA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14:paraId="3397741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14:paraId="544E717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1E4CFAAC"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0A3954E1"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78DF2F88" w14:textId="77777777" w:rsidTr="005B7138">
        <w:trPr>
          <w:trHeight w:val="266"/>
          <w:tblCellSpacing w:w="7" w:type="dxa"/>
          <w:jc w:val="center"/>
        </w:trPr>
        <w:tc>
          <w:tcPr>
            <w:tcW w:w="0" w:type="auto"/>
            <w:vAlign w:val="center"/>
          </w:tcPr>
          <w:p w14:paraId="5479FEA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672B0802"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40788C8F" w14:textId="77777777" w:rsidTr="005B7138">
        <w:trPr>
          <w:trHeight w:val="473"/>
          <w:tblCellSpacing w:w="7" w:type="dxa"/>
          <w:jc w:val="center"/>
        </w:trPr>
        <w:tc>
          <w:tcPr>
            <w:tcW w:w="0" w:type="auto"/>
            <w:vAlign w:val="center"/>
          </w:tcPr>
          <w:p w14:paraId="252F6972"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26ED09C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6E9C6563"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0EA883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4A08DF89" w14:textId="77777777" w:rsidTr="005B7138">
        <w:trPr>
          <w:trHeight w:val="503"/>
          <w:tblCellSpacing w:w="7" w:type="dxa"/>
          <w:jc w:val="center"/>
        </w:trPr>
        <w:tc>
          <w:tcPr>
            <w:tcW w:w="0" w:type="auto"/>
            <w:vAlign w:val="center"/>
          </w:tcPr>
          <w:p w14:paraId="6BB516F9"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D3F4FA3"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0DED963"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20467525"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40C5C8C2" w14:textId="77777777" w:rsidTr="005B7138">
        <w:trPr>
          <w:trHeight w:val="281"/>
          <w:tblCellSpacing w:w="7" w:type="dxa"/>
          <w:jc w:val="center"/>
        </w:trPr>
        <w:tc>
          <w:tcPr>
            <w:tcW w:w="0" w:type="auto"/>
            <w:vAlign w:val="center"/>
          </w:tcPr>
          <w:p w14:paraId="51747577"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BCB493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7EB3906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9B83FD3" w14:textId="77777777" w:rsidR="003B2F27" w:rsidRDefault="003B2F27" w:rsidP="003B2F27">
      <w:pPr>
        <w:rPr>
          <w:rFonts w:ascii="GHEA Grapalat" w:hAnsi="GHEA Grapalat"/>
        </w:rPr>
      </w:pPr>
      <w:r>
        <w:rPr>
          <w:rFonts w:ascii="GHEA Grapalat" w:hAnsi="GHEA Grapalat"/>
        </w:rPr>
        <w:br w:type="page"/>
      </w:r>
    </w:p>
    <w:p w14:paraId="3C754B4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7AD6DE6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01E106C" w14:textId="77777777" w:rsidR="003B2F27" w:rsidRPr="00AD29CE" w:rsidRDefault="003B2F27" w:rsidP="003B2F27">
      <w:pPr>
        <w:widowControl w:val="0"/>
        <w:spacing w:after="160" w:line="360" w:lineRule="auto"/>
        <w:rPr>
          <w:rFonts w:ascii="GHEA Grapalat" w:hAnsi="GHEA Grapalat"/>
        </w:rPr>
      </w:pPr>
    </w:p>
    <w:p w14:paraId="3C68C957"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B00DABC"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0AD426C2"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07DF8665"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253380B9"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3DDFD3E"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36490AAA"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2B2AFF1D"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2B89CFD5"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60F6DF1E"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8A2377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9DA5956"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5927F26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236E0EC"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E5F678B"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D1426F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42BFE25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C8A377F"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D7FEF30"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007B538" w14:textId="77777777" w:rsidR="003B2F27" w:rsidRPr="00AD29CE" w:rsidRDefault="003B2F27" w:rsidP="005B7138">
            <w:pPr>
              <w:widowControl w:val="0"/>
              <w:spacing w:after="120"/>
              <w:rPr>
                <w:rFonts w:ascii="GHEA Grapalat" w:hAnsi="GHEA Grapalat" w:cs="Sylfaen"/>
              </w:rPr>
            </w:pPr>
          </w:p>
        </w:tc>
      </w:tr>
      <w:tr w:rsidR="003B2F27" w:rsidRPr="00AD29CE" w14:paraId="324AF02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65AD189"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5256981"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74D79EB" w14:textId="77777777" w:rsidR="003B2F27" w:rsidRPr="00AD29CE" w:rsidRDefault="003B2F27" w:rsidP="005B7138">
            <w:pPr>
              <w:widowControl w:val="0"/>
              <w:spacing w:after="120"/>
              <w:rPr>
                <w:rFonts w:ascii="GHEA Grapalat" w:hAnsi="GHEA Grapalat" w:cs="Sylfaen"/>
              </w:rPr>
            </w:pPr>
          </w:p>
        </w:tc>
      </w:tr>
    </w:tbl>
    <w:p w14:paraId="7FECFD4F"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1BEAF6B" w14:textId="77777777" w:rsidR="003B2F27" w:rsidRDefault="003B2F27" w:rsidP="003B2F27">
      <w:pPr>
        <w:rPr>
          <w:rFonts w:ascii="GHEA Grapalat" w:hAnsi="GHEA Grapalat" w:cs="Sylfaen"/>
        </w:rPr>
      </w:pPr>
      <w:r>
        <w:rPr>
          <w:rFonts w:ascii="GHEA Grapalat" w:hAnsi="GHEA Grapalat" w:cs="Sylfaen"/>
        </w:rPr>
        <w:br w:type="page"/>
      </w:r>
    </w:p>
    <w:p w14:paraId="4B5C6F1E"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341FA42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34A299D0" w14:textId="77777777" w:rsidTr="005B7138">
        <w:tc>
          <w:tcPr>
            <w:tcW w:w="4785" w:type="dxa"/>
          </w:tcPr>
          <w:p w14:paraId="3CE9F065"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75B8264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CF396CE"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07ED394D"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4B2A4D5" w14:textId="77777777" w:rsidTr="005B7138">
        <w:trPr>
          <w:tblCellSpacing w:w="7" w:type="dxa"/>
          <w:jc w:val="center"/>
        </w:trPr>
        <w:tc>
          <w:tcPr>
            <w:tcW w:w="0" w:type="auto"/>
            <w:vAlign w:val="center"/>
          </w:tcPr>
          <w:p w14:paraId="32BBF7F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025ADE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08C6C13"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561AFEED"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090D1D13" w14:textId="77777777" w:rsidTr="005B7138">
        <w:trPr>
          <w:tblCellSpacing w:w="7" w:type="dxa"/>
          <w:jc w:val="center"/>
        </w:trPr>
        <w:tc>
          <w:tcPr>
            <w:tcW w:w="0" w:type="auto"/>
            <w:vAlign w:val="center"/>
          </w:tcPr>
          <w:p w14:paraId="346A7E4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47C6AF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6421B1B8"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7BABCE0F"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C0DF7B8" w14:textId="77777777" w:rsidTr="005B7138">
        <w:trPr>
          <w:tblCellSpacing w:w="7" w:type="dxa"/>
          <w:jc w:val="center"/>
        </w:trPr>
        <w:tc>
          <w:tcPr>
            <w:tcW w:w="0" w:type="auto"/>
            <w:vAlign w:val="center"/>
          </w:tcPr>
          <w:p w14:paraId="57210CAF"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29F08AEA"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0EE516FA"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05AF3317"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2D47AAA9" w14:textId="77777777" w:rsidR="008D352C" w:rsidRDefault="008D352C" w:rsidP="00B46D58">
      <w:pPr>
        <w:widowControl w:val="0"/>
        <w:spacing w:after="160"/>
        <w:ind w:left="-142" w:firstLine="142"/>
        <w:jc w:val="center"/>
        <w:rPr>
          <w:rFonts w:ascii="GHEA Grapalat" w:hAnsi="GHEA Grapalat"/>
          <w:i/>
          <w:lang w:val="en-US"/>
        </w:rPr>
      </w:pPr>
    </w:p>
    <w:p w14:paraId="316ADCCD" w14:textId="77777777" w:rsidR="00CE3DEB" w:rsidRDefault="00CE3DEB" w:rsidP="00B46D58">
      <w:pPr>
        <w:widowControl w:val="0"/>
        <w:spacing w:after="160"/>
        <w:ind w:left="-142" w:firstLine="142"/>
        <w:jc w:val="center"/>
        <w:rPr>
          <w:rFonts w:ascii="GHEA Grapalat" w:hAnsi="GHEA Grapalat"/>
          <w:i/>
          <w:lang w:val="en-US"/>
        </w:rPr>
      </w:pPr>
    </w:p>
    <w:p w14:paraId="6BA58248" w14:textId="77777777" w:rsidR="00CE3DEB" w:rsidRDefault="00CE3DEB" w:rsidP="00B46D58">
      <w:pPr>
        <w:widowControl w:val="0"/>
        <w:spacing w:after="160"/>
        <w:ind w:left="-142" w:firstLine="142"/>
        <w:jc w:val="center"/>
        <w:rPr>
          <w:rFonts w:ascii="GHEA Grapalat" w:hAnsi="GHEA Grapalat"/>
          <w:i/>
          <w:lang w:val="en-US"/>
        </w:rPr>
      </w:pPr>
    </w:p>
    <w:p w14:paraId="4783EDE1" w14:textId="77777777" w:rsidR="00CE3DEB" w:rsidRDefault="00CE3DEB" w:rsidP="00B46D58">
      <w:pPr>
        <w:widowControl w:val="0"/>
        <w:spacing w:after="160"/>
        <w:ind w:left="-142" w:firstLine="142"/>
        <w:jc w:val="center"/>
        <w:rPr>
          <w:rFonts w:ascii="GHEA Grapalat" w:hAnsi="GHEA Grapalat"/>
          <w:i/>
          <w:lang w:val="en-US"/>
        </w:rPr>
      </w:pPr>
    </w:p>
    <w:p w14:paraId="2B49B5F8" w14:textId="77777777" w:rsidR="00CE3DEB" w:rsidRDefault="00CE3DEB" w:rsidP="00B46D58">
      <w:pPr>
        <w:widowControl w:val="0"/>
        <w:spacing w:after="160"/>
        <w:ind w:left="-142" w:firstLine="142"/>
        <w:jc w:val="center"/>
        <w:rPr>
          <w:rFonts w:ascii="GHEA Grapalat" w:hAnsi="GHEA Grapalat"/>
          <w:i/>
          <w:lang w:val="en-US"/>
        </w:rPr>
      </w:pPr>
    </w:p>
    <w:p w14:paraId="45D6ADC8" w14:textId="77777777" w:rsidR="00CE3DEB" w:rsidRDefault="00CE3DEB" w:rsidP="00B46D58">
      <w:pPr>
        <w:widowControl w:val="0"/>
        <w:spacing w:after="160"/>
        <w:ind w:left="-142" w:firstLine="142"/>
        <w:jc w:val="center"/>
        <w:rPr>
          <w:rFonts w:ascii="GHEA Grapalat" w:hAnsi="GHEA Grapalat"/>
          <w:i/>
          <w:lang w:val="en-US"/>
        </w:rPr>
      </w:pPr>
    </w:p>
    <w:p w14:paraId="57D59E75" w14:textId="77777777" w:rsidR="00CE3DEB" w:rsidRDefault="00CE3DEB" w:rsidP="00B46D58">
      <w:pPr>
        <w:widowControl w:val="0"/>
        <w:spacing w:after="160"/>
        <w:ind w:left="-142" w:firstLine="142"/>
        <w:jc w:val="center"/>
        <w:rPr>
          <w:rFonts w:ascii="GHEA Grapalat" w:hAnsi="GHEA Grapalat"/>
          <w:i/>
          <w:lang w:val="en-US"/>
        </w:rPr>
      </w:pPr>
    </w:p>
    <w:p w14:paraId="392CCF50" w14:textId="77777777" w:rsidR="00CE3DEB" w:rsidRDefault="00CE3DEB" w:rsidP="00B46D58">
      <w:pPr>
        <w:widowControl w:val="0"/>
        <w:spacing w:after="160"/>
        <w:ind w:left="-142" w:firstLine="142"/>
        <w:jc w:val="center"/>
        <w:rPr>
          <w:rFonts w:ascii="GHEA Grapalat" w:hAnsi="GHEA Grapalat"/>
          <w:i/>
          <w:lang w:val="en-US"/>
        </w:rPr>
      </w:pPr>
    </w:p>
    <w:p w14:paraId="0719FD9E" w14:textId="77777777" w:rsidR="00CE3DEB" w:rsidRDefault="00CE3DEB" w:rsidP="00B46D58">
      <w:pPr>
        <w:widowControl w:val="0"/>
        <w:spacing w:after="160"/>
        <w:ind w:left="-142" w:firstLine="142"/>
        <w:jc w:val="center"/>
        <w:rPr>
          <w:rFonts w:ascii="GHEA Grapalat" w:hAnsi="GHEA Grapalat"/>
          <w:i/>
          <w:lang w:val="en-US"/>
        </w:rPr>
      </w:pPr>
    </w:p>
    <w:p w14:paraId="0B2349CE" w14:textId="77777777" w:rsidR="00CE3DEB" w:rsidRDefault="00CE3DEB" w:rsidP="00B46D58">
      <w:pPr>
        <w:widowControl w:val="0"/>
        <w:spacing w:after="160"/>
        <w:ind w:left="-142" w:firstLine="142"/>
        <w:jc w:val="center"/>
        <w:rPr>
          <w:rFonts w:ascii="GHEA Grapalat" w:hAnsi="GHEA Grapalat"/>
          <w:i/>
          <w:lang w:val="en-US"/>
        </w:rPr>
      </w:pPr>
    </w:p>
    <w:p w14:paraId="63D3082D" w14:textId="77777777" w:rsidR="00CE3DEB" w:rsidRDefault="00CE3DEB" w:rsidP="00B46D58">
      <w:pPr>
        <w:widowControl w:val="0"/>
        <w:spacing w:after="160"/>
        <w:ind w:left="-142" w:firstLine="142"/>
        <w:jc w:val="center"/>
        <w:rPr>
          <w:rFonts w:ascii="GHEA Grapalat" w:hAnsi="GHEA Grapalat"/>
          <w:i/>
          <w:lang w:val="en-US"/>
        </w:rPr>
      </w:pPr>
    </w:p>
    <w:p w14:paraId="31ED83DC" w14:textId="77777777" w:rsidR="00CE3DEB" w:rsidRDefault="00CE3DEB" w:rsidP="00B46D58">
      <w:pPr>
        <w:widowControl w:val="0"/>
        <w:spacing w:after="160"/>
        <w:ind w:left="-142" w:firstLine="142"/>
        <w:jc w:val="center"/>
        <w:rPr>
          <w:rFonts w:ascii="GHEA Grapalat" w:hAnsi="GHEA Grapalat"/>
          <w:i/>
          <w:lang w:val="en-US"/>
        </w:rPr>
      </w:pPr>
    </w:p>
    <w:p w14:paraId="7FE85CC5" w14:textId="77777777" w:rsidR="00CE3DEB" w:rsidRDefault="00CE3DEB" w:rsidP="00B46D58">
      <w:pPr>
        <w:widowControl w:val="0"/>
        <w:spacing w:after="160"/>
        <w:ind w:left="-142" w:firstLine="142"/>
        <w:jc w:val="center"/>
        <w:rPr>
          <w:rFonts w:ascii="GHEA Grapalat" w:hAnsi="GHEA Grapalat"/>
          <w:i/>
          <w:lang w:val="en-US"/>
        </w:rPr>
      </w:pPr>
    </w:p>
    <w:p w14:paraId="103BE735" w14:textId="77777777" w:rsidR="00CE3DEB" w:rsidRDefault="00CE3DEB" w:rsidP="00B46D58">
      <w:pPr>
        <w:widowControl w:val="0"/>
        <w:spacing w:after="160"/>
        <w:ind w:left="-142" w:firstLine="142"/>
        <w:jc w:val="center"/>
        <w:rPr>
          <w:rFonts w:ascii="GHEA Grapalat" w:hAnsi="GHEA Grapalat"/>
          <w:i/>
          <w:lang w:val="en-US"/>
        </w:rPr>
      </w:pPr>
    </w:p>
    <w:p w14:paraId="6521969F" w14:textId="77777777" w:rsidR="00CE3DEB" w:rsidRDefault="00CE3DEB" w:rsidP="00B46D58">
      <w:pPr>
        <w:widowControl w:val="0"/>
        <w:spacing w:after="160"/>
        <w:ind w:left="-142" w:firstLine="142"/>
        <w:jc w:val="center"/>
        <w:rPr>
          <w:rFonts w:ascii="GHEA Grapalat" w:hAnsi="GHEA Grapalat"/>
          <w:i/>
          <w:lang w:val="en-US"/>
        </w:rPr>
      </w:pPr>
    </w:p>
    <w:p w14:paraId="549C3EB5" w14:textId="77777777" w:rsidR="00CE3DEB" w:rsidRDefault="00CE3DEB" w:rsidP="00B46D58">
      <w:pPr>
        <w:widowControl w:val="0"/>
        <w:spacing w:after="160"/>
        <w:ind w:left="-142" w:firstLine="142"/>
        <w:jc w:val="center"/>
        <w:rPr>
          <w:rFonts w:ascii="GHEA Grapalat" w:hAnsi="GHEA Grapalat"/>
          <w:i/>
          <w:lang w:val="en-US"/>
        </w:rPr>
      </w:pPr>
    </w:p>
    <w:p w14:paraId="091E83A5"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72ACF4E7"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03C4950" w14:textId="77777777" w:rsidR="00CE3DEB" w:rsidRPr="00A33C34" w:rsidRDefault="00CE3DEB" w:rsidP="00CE3DEB">
      <w:pPr>
        <w:jc w:val="center"/>
        <w:rPr>
          <w:rFonts w:ascii="GHEA Grapalat" w:hAnsi="GHEA Grapalat" w:cs="GHEA Grapalat"/>
        </w:rPr>
      </w:pPr>
    </w:p>
    <w:p w14:paraId="53D56498"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3C80EFAA" w14:textId="77777777" w:rsidR="00CE3DEB" w:rsidRPr="00A33C34" w:rsidRDefault="00CE3DEB" w:rsidP="00CE3DEB">
      <w:pPr>
        <w:jc w:val="center"/>
        <w:rPr>
          <w:rFonts w:ascii="GHEA Grapalat" w:hAnsi="GHEA Grapalat" w:cs="GHEA Grapalat"/>
          <w:lang w:val="hy-AM"/>
        </w:rPr>
      </w:pPr>
    </w:p>
    <w:p w14:paraId="39771B6F"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29644086"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060C2E4C" w14:textId="77777777" w:rsidR="00CE3DEB" w:rsidRPr="00A33C34" w:rsidRDefault="00CE3DEB" w:rsidP="00CE3DEB">
      <w:pPr>
        <w:rPr>
          <w:rFonts w:ascii="GHEA Grapalat" w:hAnsi="GHEA Grapalat"/>
          <w:vertAlign w:val="superscript"/>
          <w:lang w:val="es-ES"/>
        </w:rPr>
      </w:pPr>
    </w:p>
    <w:p w14:paraId="1C58D661" w14:textId="77777777"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172506A1"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027C1B98"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6E3B462C"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2FFE96A"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5EAA79C6" w14:textId="77777777" w:rsidR="00CE3DEB" w:rsidRPr="00A33C34" w:rsidRDefault="00CE3DEB" w:rsidP="00CE3DEB">
      <w:pPr>
        <w:rPr>
          <w:rFonts w:ascii="GHEA Grapalat" w:hAnsi="GHEA Grapalat" w:cs="Sylfaen"/>
          <w:sz w:val="20"/>
          <w:szCs w:val="20"/>
          <w:lang w:val="es-ES"/>
        </w:rPr>
      </w:pPr>
    </w:p>
    <w:p w14:paraId="4D0E7AEB" w14:textId="77777777"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3F8E68FB" w14:textId="77777777" w:rsidR="00CE3DEB" w:rsidRPr="00A33C34" w:rsidRDefault="00CE3DEB" w:rsidP="00CE3DEB">
      <w:pPr>
        <w:jc w:val="center"/>
        <w:rPr>
          <w:rFonts w:ascii="GHEA Grapalat" w:hAnsi="GHEA Grapalat" w:cs="GHEA Grapalat"/>
          <w:lang w:val="es-ES"/>
        </w:rPr>
      </w:pPr>
    </w:p>
    <w:p w14:paraId="555E3654" w14:textId="77777777" w:rsidR="00CE3DEB" w:rsidRPr="00A33C34" w:rsidRDefault="00CE3DEB" w:rsidP="00CE3DEB">
      <w:pPr>
        <w:ind w:firstLine="709"/>
        <w:rPr>
          <w:lang w:val="es-ES"/>
        </w:rPr>
      </w:pPr>
    </w:p>
    <w:p w14:paraId="1A5729DB" w14:textId="77777777" w:rsidR="00CE3DEB" w:rsidRPr="00A33C34" w:rsidRDefault="00CE3DEB" w:rsidP="00CE3DEB">
      <w:pPr>
        <w:ind w:firstLine="709"/>
        <w:rPr>
          <w:lang w:val="es-ES"/>
        </w:rPr>
      </w:pPr>
    </w:p>
    <w:p w14:paraId="1CED7B45" w14:textId="77777777" w:rsidR="00CE3DEB" w:rsidRPr="00A33C34" w:rsidRDefault="00CE3DEB" w:rsidP="00CE3DEB">
      <w:pPr>
        <w:ind w:firstLine="709"/>
        <w:rPr>
          <w:lang w:val="es-ES"/>
        </w:rPr>
      </w:pPr>
    </w:p>
    <w:p w14:paraId="5D9ECF32"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07F95CB"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9A2646A"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55F2FDEA"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6603D7D1"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C7B56A6" w14:textId="77777777" w:rsidR="00CE3DEB" w:rsidRPr="00A33C34" w:rsidRDefault="00CE3DEB" w:rsidP="00CE3DEB">
      <w:pPr>
        <w:jc w:val="center"/>
        <w:rPr>
          <w:rFonts w:ascii="GHEA Grapalat" w:hAnsi="GHEA Grapalat" w:cs="Sylfaen"/>
          <w:sz w:val="16"/>
          <w:szCs w:val="16"/>
          <w:lang w:val="es-ES"/>
        </w:rPr>
      </w:pPr>
    </w:p>
    <w:p w14:paraId="62B80375"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48698196"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15EC1" w14:textId="77777777" w:rsidR="00AE36D0" w:rsidRDefault="00AE36D0">
      <w:r>
        <w:separator/>
      </w:r>
    </w:p>
  </w:endnote>
  <w:endnote w:type="continuationSeparator" w:id="0">
    <w:p w14:paraId="37DED1CF" w14:textId="77777777" w:rsidR="00AE36D0" w:rsidRDefault="00AE3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62EA70AE" w14:textId="77777777" w:rsidR="00CE3DEB" w:rsidRPr="00305BEC" w:rsidRDefault="00CE3DE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25F94">
          <w:rPr>
            <w:rFonts w:ascii="GHEA Grapalat" w:hAnsi="GHEA Grapalat"/>
            <w:noProof/>
            <w:sz w:val="24"/>
            <w:szCs w:val="24"/>
          </w:rPr>
          <w:t>20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A63AE" w14:textId="77777777" w:rsidR="00AE36D0" w:rsidRDefault="00AE36D0">
      <w:r>
        <w:separator/>
      </w:r>
    </w:p>
  </w:footnote>
  <w:footnote w:type="continuationSeparator" w:id="0">
    <w:p w14:paraId="4CF70DBD" w14:textId="77777777" w:rsidR="00AE36D0" w:rsidRDefault="00AE36D0">
      <w:r>
        <w:continuationSeparator/>
      </w:r>
    </w:p>
  </w:footnote>
  <w:footnote w:id="1">
    <w:p w14:paraId="1524159F" w14:textId="77777777" w:rsidR="00CE3DEB" w:rsidRPr="008842CE" w:rsidRDefault="00CE3DEB"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245E38F3" w14:textId="77777777" w:rsidR="00CE3DEB" w:rsidRPr="00617E69" w:rsidRDefault="00CE3DE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4DBB80FE" w14:textId="77777777" w:rsidR="00CE3DEB" w:rsidRPr="00CD6B60" w:rsidRDefault="00CE3DE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D506B63" w14:textId="77777777" w:rsidR="00CE3DEB" w:rsidRPr="001115E9" w:rsidRDefault="00CE3DE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1348A03" w14:textId="77777777" w:rsidR="00CE3DEB" w:rsidRPr="00CD6B60" w:rsidRDefault="00CE3DE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14:paraId="579F4EC9" w14:textId="77777777" w:rsidR="00CE3DEB" w:rsidRDefault="00CE3DEB"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59E499E" w14:textId="77777777" w:rsidR="00CE3DEB" w:rsidRDefault="00CE3DEB"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747AF41C" w14:textId="77777777" w:rsidR="00CE3DEB" w:rsidRPr="009E2596" w:rsidRDefault="00CE3DEB"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2BF3BB7A" w14:textId="77777777" w:rsidR="00CE3DEB" w:rsidRPr="00C24DBE" w:rsidRDefault="00CE3DEB"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406C00FA" w14:textId="77777777" w:rsidR="00CE3DEB" w:rsidRPr="005838BB" w:rsidRDefault="00CE3DEB" w:rsidP="00AF1F59">
      <w:pPr>
        <w:pStyle w:val="af2"/>
        <w:jc w:val="both"/>
        <w:rPr>
          <w:rFonts w:asciiTheme="minorHAnsi" w:hAnsiTheme="minorHAnsi"/>
        </w:rPr>
      </w:pPr>
    </w:p>
    <w:p w14:paraId="0A6E3F81" w14:textId="77777777" w:rsidR="00CE3DEB" w:rsidRPr="00D3436F" w:rsidRDefault="00CE3DEB"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4286F2AF" w14:textId="77777777" w:rsidR="00CE3DEB" w:rsidRPr="000811C1" w:rsidRDefault="00CE3DEB">
      <w:pPr>
        <w:pStyle w:val="af2"/>
        <w:rPr>
          <w:rFonts w:asciiTheme="minorHAnsi" w:hAnsiTheme="minorHAnsi"/>
        </w:rPr>
      </w:pPr>
    </w:p>
  </w:footnote>
  <w:footnote w:id="5">
    <w:p w14:paraId="4E18ED9A" w14:textId="77777777" w:rsidR="00CE3DEB" w:rsidRPr="00FE2AA4" w:rsidRDefault="00CE3DEB">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6">
    <w:p w14:paraId="2D601878" w14:textId="77777777" w:rsidR="00CE3DEB" w:rsidRPr="008842CE" w:rsidRDefault="00CE3DEB"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A97802B" w14:textId="77777777" w:rsidR="00CE3DEB" w:rsidRPr="000811C1" w:rsidRDefault="00CE3DEB">
      <w:pPr>
        <w:pStyle w:val="af2"/>
        <w:rPr>
          <w:lang w:val="af-ZA"/>
        </w:rPr>
      </w:pPr>
    </w:p>
  </w:footnote>
  <w:footnote w:id="7">
    <w:p w14:paraId="011CE3E4" w14:textId="77777777" w:rsidR="00CE3DEB" w:rsidRPr="00503411" w:rsidRDefault="00CE3DEB"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4C5F5561" w14:textId="77777777" w:rsidR="00CE3DEB" w:rsidRPr="001D0DD7" w:rsidRDefault="00CE3DEB"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005B42E2" w14:textId="77777777" w:rsidR="00CE3DEB" w:rsidRPr="00503411" w:rsidRDefault="00CE3DEB"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48219278" w14:textId="77777777" w:rsidR="00CE3DEB" w:rsidRPr="00CD2651" w:rsidRDefault="00CE3DEB">
      <w:pPr>
        <w:pStyle w:val="af2"/>
      </w:pPr>
    </w:p>
  </w:footnote>
  <w:footnote w:id="8">
    <w:p w14:paraId="4AFCF28A" w14:textId="77777777" w:rsidR="00CE3DEB" w:rsidRPr="00511966" w:rsidRDefault="00CE3DEB"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64F18467" w14:textId="77777777" w:rsidR="00CE3DEB" w:rsidRPr="00B15560" w:rsidRDefault="00CE3DEB"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0714F51" w14:textId="77777777" w:rsidR="00CE3DEB" w:rsidRPr="000811C1" w:rsidRDefault="00CE3DEB" w:rsidP="0027573B">
      <w:pPr>
        <w:pStyle w:val="af2"/>
        <w:rPr>
          <w:rFonts w:ascii="Sylfaen" w:hAnsi="Sylfaen"/>
          <w:sz w:val="18"/>
          <w:szCs w:val="18"/>
        </w:rPr>
      </w:pPr>
    </w:p>
  </w:footnote>
  <w:footnote w:id="10">
    <w:p w14:paraId="35FC9F7B" w14:textId="77777777" w:rsidR="00CE3DEB" w:rsidRPr="00A31673" w:rsidRDefault="00CE3DE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377F0F58" w14:textId="77777777" w:rsidR="00CE3DEB" w:rsidRPr="00DE7706" w:rsidRDefault="00CE3DEB">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207C7EC2" w14:textId="77777777" w:rsidR="00CE3DEB" w:rsidRPr="00B666FB" w:rsidRDefault="00CE3DEB">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3">
    <w:p w14:paraId="63179F82" w14:textId="77777777" w:rsidR="00CE3DEB" w:rsidRDefault="00CE3DEB" w:rsidP="006B3E56">
      <w:pPr>
        <w:jc w:val="both"/>
      </w:pPr>
    </w:p>
    <w:p w14:paraId="1C4F1F90" w14:textId="77777777" w:rsidR="00CE3DEB" w:rsidRDefault="00CE3DE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227A88EB" w14:textId="77777777" w:rsidR="00CE3DEB" w:rsidRPr="00503980" w:rsidRDefault="00CE3DE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1E35C49" w14:textId="77777777" w:rsidR="00CE3DEB" w:rsidRPr="003905B4" w:rsidRDefault="00CE3DE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1A585036" w14:textId="77777777" w:rsidR="00CE3DEB" w:rsidRPr="008D64EE" w:rsidRDefault="00CE3DEB" w:rsidP="006B3E56">
      <w:pPr>
        <w:pStyle w:val="af2"/>
        <w:rPr>
          <w:rFonts w:asciiTheme="minorHAnsi" w:hAnsiTheme="minorHAnsi"/>
        </w:rPr>
      </w:pPr>
    </w:p>
  </w:footnote>
  <w:footnote w:id="14">
    <w:p w14:paraId="4909EC7A" w14:textId="77777777" w:rsidR="00CE3DEB" w:rsidRPr="00DC619D" w:rsidRDefault="00CE3DEB"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14:paraId="1CC1DB64" w14:textId="77777777" w:rsidR="00CE3DEB" w:rsidRPr="00D3436F" w:rsidRDefault="00CE3DE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540A415A" w14:textId="77777777" w:rsidR="00CE3DEB" w:rsidRPr="00D3436F" w:rsidRDefault="00CE3DEB">
      <w:pPr>
        <w:pStyle w:val="af2"/>
        <w:rPr>
          <w:lang w:val="es-ES"/>
        </w:rPr>
      </w:pPr>
    </w:p>
  </w:footnote>
  <w:footnote w:id="16">
    <w:p w14:paraId="2879F21D" w14:textId="77777777" w:rsidR="00CE3DEB" w:rsidRPr="00E10F7D" w:rsidRDefault="00CE3DEB">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14:paraId="694A02E5" w14:textId="77777777" w:rsidR="00CE3DEB" w:rsidRPr="00C8334C" w:rsidRDefault="00CE3DEB" w:rsidP="00E10F7D">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575E0C84" w14:textId="77777777" w:rsidR="00CE3DEB" w:rsidRPr="00217344" w:rsidRDefault="00CE3DEB">
      <w:pPr>
        <w:pStyle w:val="af2"/>
      </w:pPr>
    </w:p>
  </w:footnote>
  <w:footnote w:id="17">
    <w:p w14:paraId="4E13116C" w14:textId="77777777" w:rsidR="00CE3DEB" w:rsidRPr="008842CE" w:rsidRDefault="00CE3DEB"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C904489" w14:textId="77777777" w:rsidR="00CE3DEB" w:rsidRPr="008842CE" w:rsidRDefault="00CE3DEB" w:rsidP="003D2FE2">
      <w:pPr>
        <w:pStyle w:val="af2"/>
        <w:jc w:val="both"/>
        <w:rPr>
          <w:rFonts w:ascii="GHEA Grapalat" w:hAnsi="GHEA Grapalat"/>
        </w:rPr>
      </w:pPr>
    </w:p>
  </w:footnote>
  <w:footnote w:id="18">
    <w:p w14:paraId="55A20F9D" w14:textId="77777777" w:rsidR="00CE3DEB" w:rsidRPr="008842CE" w:rsidRDefault="00CE3DEB"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53DDDB1" w14:textId="77777777" w:rsidR="00CE3DEB" w:rsidRPr="008842CE" w:rsidRDefault="00CE3DEB" w:rsidP="00673870">
      <w:pPr>
        <w:pStyle w:val="af2"/>
        <w:jc w:val="both"/>
        <w:rPr>
          <w:rFonts w:ascii="GHEA Grapalat" w:hAnsi="GHEA Grapalat"/>
        </w:rPr>
      </w:pPr>
    </w:p>
  </w:footnote>
  <w:footnote w:id="19">
    <w:p w14:paraId="716E991A" w14:textId="77777777" w:rsidR="00CE3DEB" w:rsidRPr="008842CE" w:rsidRDefault="00CE3DEB" w:rsidP="003D2FE2">
      <w:pPr>
        <w:pStyle w:val="af2"/>
        <w:jc w:val="both"/>
      </w:pPr>
    </w:p>
  </w:footnote>
  <w:footnote w:id="20">
    <w:p w14:paraId="3AF4776D" w14:textId="77777777" w:rsidR="00CE3DEB" w:rsidRPr="00217344" w:rsidRDefault="00CE3DEB"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4F966989" w14:textId="77777777" w:rsidR="00CE3DEB" w:rsidRPr="008842CE" w:rsidRDefault="00CE3DE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85B9DE9" w14:textId="77777777" w:rsidR="00CE3DEB" w:rsidRPr="008842CE" w:rsidRDefault="00CE3DEB" w:rsidP="000A214C">
      <w:pPr>
        <w:pStyle w:val="af2"/>
        <w:jc w:val="both"/>
        <w:rPr>
          <w:rFonts w:ascii="GHEA Grapalat" w:hAnsi="GHEA Grapalat"/>
        </w:rPr>
      </w:pPr>
    </w:p>
  </w:footnote>
  <w:footnote w:id="22">
    <w:p w14:paraId="4DC5D81F" w14:textId="77777777" w:rsidR="00CE3DEB" w:rsidRPr="008842CE" w:rsidRDefault="00CE3DEB" w:rsidP="000A214C">
      <w:pPr>
        <w:pStyle w:val="af2"/>
        <w:jc w:val="both"/>
      </w:pPr>
    </w:p>
  </w:footnote>
  <w:footnote w:id="23">
    <w:p w14:paraId="3A010D5B" w14:textId="77777777" w:rsidR="00CE3DEB" w:rsidRPr="00217344" w:rsidRDefault="00CE3DEB" w:rsidP="00131F0B">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556A2BB5" w14:textId="77777777" w:rsidR="00CE3DEB" w:rsidRDefault="00CE3DEB"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51B9BD0" w14:textId="77777777" w:rsidR="00CE3DEB" w:rsidRPr="002A1F5A" w:rsidRDefault="00CE3DEB"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6F356B54" w14:textId="77777777" w:rsidR="00CE3DEB" w:rsidRPr="002A1F5A" w:rsidRDefault="00CE3DEB" w:rsidP="003B2F27">
      <w:pPr>
        <w:pStyle w:val="af2"/>
        <w:jc w:val="both"/>
        <w:rPr>
          <w:rFonts w:asciiTheme="minorHAnsi" w:hAnsiTheme="minorHAnsi"/>
        </w:rPr>
      </w:pPr>
    </w:p>
  </w:footnote>
  <w:footnote w:id="25">
    <w:p w14:paraId="6F635D83" w14:textId="77777777" w:rsidR="00CE3DEB" w:rsidRPr="002A7C6E" w:rsidRDefault="00CE3DEB"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2076F49" w14:textId="77777777" w:rsidR="00CE3DEB" w:rsidRPr="00D81E0E" w:rsidRDefault="00CE3DEB"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6">
    <w:p w14:paraId="024537BD" w14:textId="77777777" w:rsidR="00CE3DEB" w:rsidRPr="006F5F33" w:rsidRDefault="00CE3DE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7">
    <w:p w14:paraId="3477F692" w14:textId="77777777" w:rsidR="00CE3DEB" w:rsidRPr="006F5F33" w:rsidRDefault="00CE3DEB"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8">
    <w:p w14:paraId="793B1F9F" w14:textId="77777777" w:rsidR="00CE3DEB" w:rsidRPr="00EB336B" w:rsidRDefault="00CE3DEB"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C390CC5" w14:textId="77777777" w:rsidR="00CE3DEB" w:rsidRDefault="00CE3DEB" w:rsidP="003B2F27">
      <w:pPr>
        <w:pStyle w:val="af2"/>
        <w:rPr>
          <w:rFonts w:asciiTheme="minorHAnsi" w:hAnsiTheme="minorHAnsi"/>
        </w:rPr>
      </w:pPr>
    </w:p>
    <w:p w14:paraId="63ABE510" w14:textId="77777777" w:rsidR="00CE3DEB" w:rsidRPr="008F6EF8" w:rsidRDefault="00CE3DEB"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547F8E9F" w14:textId="77777777" w:rsidR="00CE3DEB" w:rsidRPr="00576D9C" w:rsidRDefault="00CE3DEB" w:rsidP="003B2F27">
      <w:pPr>
        <w:pStyle w:val="af2"/>
        <w:rPr>
          <w:rFonts w:asciiTheme="minorHAnsi" w:hAnsiTheme="minorHAnsi"/>
        </w:rPr>
      </w:pPr>
    </w:p>
  </w:footnote>
  <w:footnote w:id="29">
    <w:p w14:paraId="3C8F549C" w14:textId="77777777" w:rsidR="00CE3DEB" w:rsidRPr="00892F7F" w:rsidRDefault="00CE3DE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61ADBF42" w14:textId="77777777" w:rsidR="00CE3DEB" w:rsidRPr="0013046C" w:rsidRDefault="00CE3DEB"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618F37F7" w14:textId="77777777" w:rsidR="00CE3DEB" w:rsidRPr="0013046C" w:rsidRDefault="00CE3DEB"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E62FBA3" w14:textId="77777777" w:rsidR="00CE3DEB" w:rsidRPr="006F5F33" w:rsidRDefault="00CE3DEB"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CE3DEB" w:rsidRPr="00552B23" w14:paraId="0D739496" w14:textId="77777777" w:rsidTr="00E3441C">
        <w:tc>
          <w:tcPr>
            <w:tcW w:w="2631" w:type="dxa"/>
          </w:tcPr>
          <w:p w14:paraId="465C6E30"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2FBF656" w14:textId="77777777"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77262558" w14:textId="77777777" w:rsidR="00CE3DEB" w:rsidRPr="0067463A" w:rsidRDefault="00CE3DEB"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CE3DEB" w:rsidRPr="00552B23" w14:paraId="26D291D6" w14:textId="77777777" w:rsidTr="00E3441C">
        <w:tc>
          <w:tcPr>
            <w:tcW w:w="2631" w:type="dxa"/>
          </w:tcPr>
          <w:p w14:paraId="2617FC76"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013CF6AA"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1ACF894A"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5868A70B" w14:textId="77777777" w:rsidTr="00E3441C">
        <w:tc>
          <w:tcPr>
            <w:tcW w:w="2631" w:type="dxa"/>
          </w:tcPr>
          <w:p w14:paraId="77317553"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3F6EEAA6"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1D2CBD58"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067B7DC4" w14:textId="77777777" w:rsidTr="00E3441C">
        <w:tc>
          <w:tcPr>
            <w:tcW w:w="2631" w:type="dxa"/>
          </w:tcPr>
          <w:p w14:paraId="41DD352D"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5E4DD391"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6ABA41CE"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r w:rsidR="00CE3DEB" w:rsidRPr="00552B23" w14:paraId="28BFF25A" w14:textId="77777777" w:rsidTr="00E3441C">
        <w:tc>
          <w:tcPr>
            <w:tcW w:w="2631" w:type="dxa"/>
          </w:tcPr>
          <w:p w14:paraId="4A947A54"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1" w:type="dxa"/>
          </w:tcPr>
          <w:p w14:paraId="3D25D636"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c>
          <w:tcPr>
            <w:tcW w:w="2632" w:type="dxa"/>
          </w:tcPr>
          <w:p w14:paraId="6F97AC75" w14:textId="77777777" w:rsidR="00CE3DEB" w:rsidRPr="00552B23" w:rsidRDefault="00CE3DEB" w:rsidP="00E3441C">
            <w:pPr>
              <w:pStyle w:val="af4"/>
              <w:spacing w:before="0" w:beforeAutospacing="0" w:after="0" w:afterAutospacing="0" w:line="360" w:lineRule="auto"/>
              <w:jc w:val="center"/>
              <w:rPr>
                <w:rFonts w:ascii="GHEA Grapalat" w:hAnsi="GHEA Grapalat"/>
                <w:i/>
                <w:sz w:val="16"/>
              </w:rPr>
            </w:pPr>
          </w:p>
        </w:tc>
      </w:tr>
    </w:tbl>
    <w:p w14:paraId="66C12542" w14:textId="77777777" w:rsidR="00CE3DEB" w:rsidRPr="006F5F33" w:rsidRDefault="00CE3DEB"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1ABF4885" w14:textId="77777777" w:rsidR="00CE3DEB" w:rsidRPr="00576D9C" w:rsidRDefault="00CE3DEB" w:rsidP="003B2F27">
      <w:pPr>
        <w:pStyle w:val="af2"/>
        <w:jc w:val="both"/>
        <w:rPr>
          <w:rFonts w:ascii="GHEA Grapalat" w:hAnsi="GHEA Grapalat"/>
          <w:lang w:val="hy-AM"/>
        </w:rPr>
      </w:pPr>
    </w:p>
  </w:footnote>
  <w:footnote w:id="30">
    <w:p w14:paraId="374DCD3D" w14:textId="77777777" w:rsidR="00CE3DEB" w:rsidRPr="006F5F33" w:rsidRDefault="00CE3DEB"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1">
    <w:p w14:paraId="3EC77C78" w14:textId="77777777" w:rsidR="00CE3DEB" w:rsidRPr="006F5F33" w:rsidRDefault="00CE3DE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14:paraId="05FEE33C" w14:textId="77777777" w:rsidR="00CE3DEB" w:rsidRPr="006F5F33" w:rsidRDefault="00CE3DE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3">
    <w:p w14:paraId="1E602DE5" w14:textId="77777777" w:rsidR="00CE3DEB" w:rsidRPr="00E40AC8" w:rsidRDefault="00CE3DEB" w:rsidP="003B2F27">
      <w:pPr>
        <w:pStyle w:val="af2"/>
        <w:jc w:val="both"/>
      </w:pPr>
      <w:r>
        <w:rPr>
          <w:rStyle w:val="af6"/>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34">
    <w:p w14:paraId="6ACD6D66" w14:textId="77777777" w:rsidR="00CE3DEB" w:rsidRPr="00E40AC8" w:rsidRDefault="00CE3DEB"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5">
    <w:p w14:paraId="65EADFA2" w14:textId="77777777" w:rsidR="00CE3DEB" w:rsidRPr="00CA2754" w:rsidRDefault="00CE3DEB"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E92342C" w14:textId="77777777" w:rsidR="00CE3DEB" w:rsidRPr="00CA2754" w:rsidRDefault="00CE3DEB" w:rsidP="003B2F27">
      <w:pPr>
        <w:pStyle w:val="af2"/>
        <w:jc w:val="both"/>
        <w:rPr>
          <w:sz w:val="2"/>
          <w:szCs w:val="2"/>
        </w:rPr>
      </w:pPr>
    </w:p>
  </w:footnote>
  <w:footnote w:id="36">
    <w:p w14:paraId="49E87285" w14:textId="77777777" w:rsidR="00CE3DEB" w:rsidRPr="00CA2754" w:rsidRDefault="00CE3DEB"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BA83AE3"/>
    <w:multiLevelType w:val="hybridMultilevel"/>
    <w:tmpl w:val="8A648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221351B"/>
    <w:multiLevelType w:val="multilevel"/>
    <w:tmpl w:val="2158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0"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1F25A38"/>
    <w:multiLevelType w:val="multilevel"/>
    <w:tmpl w:val="C7E67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1"/>
  </w:num>
  <w:num w:numId="13">
    <w:abstractNumId w:val="29"/>
  </w:num>
  <w:num w:numId="14">
    <w:abstractNumId w:val="13"/>
  </w:num>
  <w:num w:numId="15">
    <w:abstractNumId w:val="30"/>
  </w:num>
  <w:num w:numId="16">
    <w:abstractNumId w:val="14"/>
  </w:num>
  <w:num w:numId="17">
    <w:abstractNumId w:val="6"/>
  </w:num>
  <w:num w:numId="18">
    <w:abstractNumId w:val="1"/>
  </w:num>
  <w:num w:numId="19">
    <w:abstractNumId w:val="16"/>
  </w:num>
  <w:num w:numId="20">
    <w:abstractNumId w:val="16"/>
  </w:num>
  <w:num w:numId="21">
    <w:abstractNumId w:val="19"/>
  </w:num>
  <w:num w:numId="22">
    <w:abstractNumId w:val="23"/>
  </w:num>
  <w:num w:numId="23">
    <w:abstractNumId w:val="7"/>
  </w:num>
  <w:num w:numId="24">
    <w:abstractNumId w:val="19"/>
  </w:num>
  <w:num w:numId="25">
    <w:abstractNumId w:val="12"/>
  </w:num>
  <w:num w:numId="26">
    <w:abstractNumId w:val="4"/>
  </w:num>
  <w:num w:numId="27">
    <w:abstractNumId w:val="3"/>
  </w:num>
  <w:num w:numId="28">
    <w:abstractNumId w:val="0"/>
  </w:num>
  <w:num w:numId="29">
    <w:abstractNumId w:val="9"/>
  </w:num>
  <w:num w:numId="30">
    <w:abstractNumId w:val="28"/>
  </w:num>
  <w:num w:numId="31">
    <w:abstractNumId w:val="24"/>
  </w:num>
  <w:num w:numId="32">
    <w:abstractNumId w:val="25"/>
  </w:num>
  <w:num w:numId="33">
    <w:abstractNumId w:val="20"/>
  </w:num>
  <w:num w:numId="34">
    <w:abstractNumId w:val="2"/>
  </w:num>
  <w:num w:numId="35">
    <w:abstractNumId w:val="10"/>
  </w:num>
  <w:num w:numId="36">
    <w:abstractNumId w:val="26"/>
  </w:num>
  <w:num w:numId="37">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7C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005"/>
    <w:rsid w:val="00147CD0"/>
    <w:rsid w:val="00147F14"/>
    <w:rsid w:val="00147FD7"/>
    <w:rsid w:val="001514D1"/>
    <w:rsid w:val="001515DE"/>
    <w:rsid w:val="001517A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C6E"/>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68C"/>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176"/>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0895"/>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4FB4"/>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87633"/>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055"/>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B1C"/>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0A0"/>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99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85E"/>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50F"/>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C1F"/>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965"/>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8EF"/>
    <w:rsid w:val="00A779D8"/>
    <w:rsid w:val="00A804F2"/>
    <w:rsid w:val="00A8081F"/>
    <w:rsid w:val="00A8134C"/>
    <w:rsid w:val="00A81620"/>
    <w:rsid w:val="00A81DD5"/>
    <w:rsid w:val="00A8328A"/>
    <w:rsid w:val="00A83E00"/>
    <w:rsid w:val="00A83FD6"/>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6D4F"/>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6D0"/>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5DF6"/>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554"/>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DD3"/>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805"/>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A22"/>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317"/>
    <w:rsid w:val="00EF352E"/>
    <w:rsid w:val="00EF3662"/>
    <w:rsid w:val="00EF3663"/>
    <w:rsid w:val="00EF3DB6"/>
    <w:rsid w:val="00EF548A"/>
    <w:rsid w:val="00EF6526"/>
    <w:rsid w:val="00EF7868"/>
    <w:rsid w:val="00F00004"/>
    <w:rsid w:val="00F004EE"/>
    <w:rsid w:val="00F00565"/>
    <w:rsid w:val="00F00C96"/>
    <w:rsid w:val="00F01964"/>
    <w:rsid w:val="00F01D1E"/>
    <w:rsid w:val="00F02DCA"/>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659250"/>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0895"/>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687669">
      <w:bodyDiv w:val="1"/>
      <w:marLeft w:val="0"/>
      <w:marRight w:val="0"/>
      <w:marTop w:val="0"/>
      <w:marBottom w:val="0"/>
      <w:divBdr>
        <w:top w:val="none" w:sz="0" w:space="0" w:color="auto"/>
        <w:left w:val="none" w:sz="0" w:space="0" w:color="auto"/>
        <w:bottom w:val="none" w:sz="0" w:space="0" w:color="auto"/>
        <w:right w:val="none" w:sz="0" w:space="0" w:color="auto"/>
      </w:divBdr>
      <w:divsChild>
        <w:div w:id="1080565166">
          <w:marLeft w:val="0"/>
          <w:marRight w:val="0"/>
          <w:marTop w:val="0"/>
          <w:marBottom w:val="0"/>
          <w:divBdr>
            <w:top w:val="none" w:sz="0" w:space="0" w:color="auto"/>
            <w:left w:val="none" w:sz="0" w:space="0" w:color="auto"/>
            <w:bottom w:val="none" w:sz="0" w:space="0" w:color="auto"/>
            <w:right w:val="none" w:sz="0" w:space="0" w:color="auto"/>
          </w:divBdr>
          <w:divsChild>
            <w:div w:id="1625768596">
              <w:marLeft w:val="0"/>
              <w:marRight w:val="0"/>
              <w:marTop w:val="0"/>
              <w:marBottom w:val="0"/>
              <w:divBdr>
                <w:top w:val="none" w:sz="0" w:space="0" w:color="auto"/>
                <w:left w:val="none" w:sz="0" w:space="0" w:color="auto"/>
                <w:bottom w:val="none" w:sz="0" w:space="0" w:color="auto"/>
                <w:right w:val="none" w:sz="0" w:space="0" w:color="auto"/>
              </w:divBdr>
              <w:divsChild>
                <w:div w:id="84152220">
                  <w:marLeft w:val="0"/>
                  <w:marRight w:val="0"/>
                  <w:marTop w:val="0"/>
                  <w:marBottom w:val="0"/>
                  <w:divBdr>
                    <w:top w:val="none" w:sz="0" w:space="0" w:color="auto"/>
                    <w:left w:val="none" w:sz="0" w:space="0" w:color="auto"/>
                    <w:bottom w:val="none" w:sz="0" w:space="0" w:color="auto"/>
                    <w:right w:val="none" w:sz="0" w:space="0" w:color="auto"/>
                  </w:divBdr>
                  <w:divsChild>
                    <w:div w:id="1528330629">
                      <w:marLeft w:val="0"/>
                      <w:marRight w:val="0"/>
                      <w:marTop w:val="0"/>
                      <w:marBottom w:val="0"/>
                      <w:divBdr>
                        <w:top w:val="none" w:sz="0" w:space="0" w:color="auto"/>
                        <w:left w:val="none" w:sz="0" w:space="0" w:color="auto"/>
                        <w:bottom w:val="none" w:sz="0" w:space="0" w:color="auto"/>
                        <w:right w:val="none" w:sz="0" w:space="0" w:color="auto"/>
                      </w:divBdr>
                      <w:divsChild>
                        <w:div w:id="1055737960">
                          <w:marLeft w:val="0"/>
                          <w:marRight w:val="0"/>
                          <w:marTop w:val="0"/>
                          <w:marBottom w:val="0"/>
                          <w:divBdr>
                            <w:top w:val="none" w:sz="0" w:space="0" w:color="auto"/>
                            <w:left w:val="none" w:sz="0" w:space="0" w:color="auto"/>
                            <w:bottom w:val="none" w:sz="0" w:space="0" w:color="auto"/>
                            <w:right w:val="none" w:sz="0" w:space="0" w:color="auto"/>
                          </w:divBdr>
                          <w:divsChild>
                            <w:div w:id="836457259">
                              <w:marLeft w:val="0"/>
                              <w:marRight w:val="0"/>
                              <w:marTop w:val="0"/>
                              <w:marBottom w:val="0"/>
                              <w:divBdr>
                                <w:top w:val="none" w:sz="0" w:space="0" w:color="auto"/>
                                <w:left w:val="none" w:sz="0" w:space="0" w:color="auto"/>
                                <w:bottom w:val="none" w:sz="0" w:space="0" w:color="auto"/>
                                <w:right w:val="none" w:sz="0" w:space="0" w:color="auto"/>
                              </w:divBdr>
                              <w:divsChild>
                                <w:div w:id="110896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6096036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8400081">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9E376-B836-4FD2-ADD3-1B5CCAC3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2524</TotalTime>
  <Pages>117</Pages>
  <Words>23936</Words>
  <Characters>136439</Characters>
  <Application>Microsoft Office Word</Application>
  <DocSecurity>0</DocSecurity>
  <Lines>1136</Lines>
  <Paragraphs>320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160055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1681</cp:revision>
  <cp:lastPrinted>2018-02-16T07:12:00Z</cp:lastPrinted>
  <dcterms:created xsi:type="dcterms:W3CDTF">2019-10-28T07:04:00Z</dcterms:created>
  <dcterms:modified xsi:type="dcterms:W3CDTF">2026-02-04T19:00:00Z</dcterms:modified>
</cp:coreProperties>
</file>